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97E59" w14:textId="77777777" w:rsidR="00D645E2" w:rsidRPr="0001366C" w:rsidRDefault="0015289B" w:rsidP="5634A419">
      <w:pPr>
        <w:jc w:val="center"/>
        <w:rPr>
          <w:rFonts w:ascii="Times New Roman" w:hAnsi="Times New Roman" w:cs="Times New Roman"/>
        </w:rPr>
      </w:pPr>
      <w:commentRangeStart w:id="0"/>
      <w:r w:rsidRPr="5634A419">
        <w:rPr>
          <w:rFonts w:ascii="Times New Roman" w:hAnsi="Times New Roman" w:cs="Times New Roman"/>
          <w:b/>
          <w:bCs/>
        </w:rPr>
        <w:t>Eesti Rahvusringhäälingu seaduse muutmise seaduse eelnõu seletuskiri</w:t>
      </w:r>
      <w:commentRangeEnd w:id="0"/>
      <w:r>
        <w:commentReference w:id="0"/>
      </w:r>
      <w:r>
        <w:br/>
      </w:r>
    </w:p>
    <w:p w14:paraId="0970C3F9" w14:textId="77777777" w:rsidR="00D645E2" w:rsidRPr="006D58C3" w:rsidRDefault="0015289B" w:rsidP="00A738D6">
      <w:pPr>
        <w:jc w:val="both"/>
        <w:rPr>
          <w:rFonts w:ascii="Times New Roman" w:hAnsi="Times New Roman" w:cs="Times New Roman"/>
          <w:b/>
          <w:bCs/>
        </w:rPr>
      </w:pPr>
      <w:r w:rsidRPr="006D58C3">
        <w:rPr>
          <w:rFonts w:ascii="Times New Roman" w:hAnsi="Times New Roman" w:cs="Times New Roman"/>
          <w:b/>
          <w:bCs/>
        </w:rPr>
        <w:t>1. Sissejuhatus</w:t>
      </w:r>
    </w:p>
    <w:p w14:paraId="461ADE4E" w14:textId="77777777" w:rsidR="00D645E2" w:rsidRPr="006D58C3" w:rsidRDefault="0015289B" w:rsidP="00A738D6">
      <w:pPr>
        <w:jc w:val="both"/>
        <w:rPr>
          <w:rFonts w:ascii="Times New Roman" w:hAnsi="Times New Roman" w:cs="Times New Roman"/>
          <w:b/>
          <w:bCs/>
        </w:rPr>
      </w:pPr>
      <w:r w:rsidRPr="006D58C3">
        <w:rPr>
          <w:rFonts w:ascii="Times New Roman" w:hAnsi="Times New Roman" w:cs="Times New Roman"/>
          <w:b/>
          <w:bCs/>
        </w:rPr>
        <w:t>1.1. Sisukokkuvõte</w:t>
      </w:r>
    </w:p>
    <w:p w14:paraId="0FCF2EAE" w14:textId="158CF45D"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Kehtiv Eesti Rahvusringhäälingu seadus (edaspidi </w:t>
      </w:r>
      <w:r w:rsidRPr="00C61D50">
        <w:rPr>
          <w:rFonts w:ascii="Times New Roman" w:hAnsi="Times New Roman" w:cs="Times New Roman"/>
          <w:i/>
          <w:iCs/>
        </w:rPr>
        <w:t>ERHS</w:t>
      </w:r>
      <w:r w:rsidRPr="00C61D50">
        <w:rPr>
          <w:rFonts w:ascii="Times New Roman" w:hAnsi="Times New Roman" w:cs="Times New Roman"/>
        </w:rPr>
        <w:t xml:space="preserve">) on reguleeritavas valdkonnas viimase </w:t>
      </w:r>
      <w:r w:rsidR="00692404" w:rsidRPr="00C61D50">
        <w:rPr>
          <w:rFonts w:ascii="Times New Roman" w:hAnsi="Times New Roman" w:cs="Times New Roman"/>
        </w:rPr>
        <w:t>kahe</w:t>
      </w:r>
      <w:r w:rsidR="00C57CED" w:rsidRPr="00C61D50">
        <w:rPr>
          <w:rFonts w:ascii="Times New Roman" w:hAnsi="Times New Roman" w:cs="Times New Roman"/>
        </w:rPr>
        <w:t xml:space="preserve"> kümnendi</w:t>
      </w:r>
      <w:r w:rsidR="00692404" w:rsidRPr="00C61D50">
        <w:rPr>
          <w:rFonts w:ascii="Times New Roman" w:hAnsi="Times New Roman" w:cs="Times New Roman"/>
        </w:rPr>
        <w:t xml:space="preserve"> </w:t>
      </w:r>
      <w:r w:rsidRPr="00C61D50">
        <w:rPr>
          <w:rFonts w:ascii="Times New Roman" w:hAnsi="Times New Roman" w:cs="Times New Roman"/>
        </w:rPr>
        <w:t xml:space="preserve">vältel toimunud arengust maha jäänud. ERHS töötati välja aastatel 2005–2006, võeti vastu 18. jaanuaril 2007, jõustus 1. juunil 2007 ning on püsinud Eesti Rahvusringhäälingule (edaspidi </w:t>
      </w:r>
      <w:r w:rsidRPr="00C61D50">
        <w:rPr>
          <w:rFonts w:ascii="Times New Roman" w:hAnsi="Times New Roman" w:cs="Times New Roman"/>
          <w:i/>
          <w:iCs/>
        </w:rPr>
        <w:t>Rahvusringhääling</w:t>
      </w:r>
      <w:r w:rsidRPr="00C61D50">
        <w:rPr>
          <w:rFonts w:ascii="Times New Roman" w:hAnsi="Times New Roman" w:cs="Times New Roman"/>
        </w:rPr>
        <w:t>) sätestatud eesmärke, ülesandeid, juhtimisstruktuuri, rahastamisaluseid ning järelevalve- ja kontrollimehhanisme reguleerivas osas praeguseni sisuliselt muutumatuna. Seetõttu täpsustatakse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avalike meediateenuste määratlust ning kirjeldatakse Rahvusringhäälingu tegelikku tegutsemispraktikat meediateenuste ja -toodete loomisel ning osutamisel tehnoloogianeutraalsena.</w:t>
      </w:r>
    </w:p>
    <w:p w14:paraId="1A3E829C" w14:textId="6B5E94D2" w:rsidR="00D645E2" w:rsidRPr="00C61D50" w:rsidRDefault="0015289B" w:rsidP="00A738D6">
      <w:pPr>
        <w:jc w:val="both"/>
        <w:rPr>
          <w:rFonts w:ascii="Times New Roman" w:hAnsi="Times New Roman" w:cs="Times New Roman"/>
        </w:rPr>
      </w:pPr>
      <w:r w:rsidRPr="00C61D50">
        <w:rPr>
          <w:rFonts w:ascii="Times New Roman" w:hAnsi="Times New Roman" w:cs="Times New Roman"/>
        </w:rPr>
        <w:t>Lisaks ERHS-i ajakohastamisele tänapäevase meedia ja sisu jagamise kontekstis, kirjeldatakse uute meediateenuste turumõju hindamiseks vajalikud mehhanismid. Uute teenuste turuletoomisele peab eelnema avaliku teenuse mõju hindamine, mille käigus peavad liikmesriigid kaaluma, kas uued olulised meediateenused, mida avalik-õiguslik ringhäälinguorganisatsioon kavandab, teenivad ühiskonna demokraatlikke, sotsiaalseid ja kultuurilisi vajadusi, arvestades samal ajal nende võimalikku mõju kauplemistingimustele ja konkurentsile. Seetõttu luuaksegi regulatsioon uute meediateenuste mõju hindamiseks ning määratakse sõltumatu meediaregulaator, kes mõju hindab. Kultuuriministrit volitatakse kehtestama määrusega uue meediateenuse mõju hindamise, sealhulgas kulude katmise, tingimused ja kord.</w:t>
      </w:r>
    </w:p>
    <w:p w14:paraId="6B255364" w14:textId="64E38D2E"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Selleks, et avalik-õigusliku ringhäälingu riiklik rahastamine vastaks Euroopa Parlamendi ja nõukogu määrusele (EL) 2024/1083, millega luuakse siseturul meediateenuste ühine raamistik ja muudetakse direktiivi 2010/13/EL (edaspidi </w:t>
      </w:r>
      <w:r w:rsidRPr="00C61D50">
        <w:rPr>
          <w:rFonts w:ascii="Times New Roman" w:hAnsi="Times New Roman" w:cs="Times New Roman"/>
          <w:i/>
          <w:iCs/>
        </w:rPr>
        <w:t>Euroopa meediavabaduse määrus</w:t>
      </w:r>
      <w:r w:rsidRPr="00C61D50">
        <w:rPr>
          <w:rFonts w:ascii="Times New Roman" w:hAnsi="Times New Roman" w:cs="Times New Roman"/>
        </w:rPr>
        <w:t xml:space="preserve">), ning Komisjoni teatisele riigiabi eeskirjade kohaldamise kohta avalik-õigusliku ringhäälingu suhtes 2009/C 257/01 (edaspidi </w:t>
      </w:r>
      <w:r w:rsidR="00697AB7" w:rsidRPr="00C61D50">
        <w:rPr>
          <w:rFonts w:ascii="Times New Roman" w:hAnsi="Times New Roman" w:cs="Times New Roman"/>
          <w:i/>
          <w:iCs/>
        </w:rPr>
        <w:t>riigiabi</w:t>
      </w:r>
      <w:r w:rsidR="00697AB7" w:rsidRPr="00C61D50">
        <w:rPr>
          <w:rFonts w:ascii="Times New Roman" w:hAnsi="Times New Roman" w:cs="Times New Roman"/>
        </w:rPr>
        <w:t xml:space="preserve"> </w:t>
      </w:r>
      <w:r w:rsidRPr="00C61D50">
        <w:rPr>
          <w:rFonts w:ascii="Times New Roman" w:hAnsi="Times New Roman" w:cs="Times New Roman"/>
          <w:i/>
          <w:iCs/>
        </w:rPr>
        <w:t>teatis</w:t>
      </w:r>
      <w:r w:rsidRPr="00C61D50">
        <w:rPr>
          <w:rFonts w:ascii="Times New Roman" w:hAnsi="Times New Roman" w:cs="Times New Roman"/>
        </w:rPr>
        <w:t xml:space="preserve">) muudetakse Rahvusringhäälingu rahastamise alust. Viidatud dokumentide kohaselt peab avalik-õigusliku ringhäälingu rahastamine olema korraldatud viisil, mis väldib iga-aastaste eelarveläbirääkimiste lubamatut täitevvõimu mõju riski, tagab eelarve pikemaajalise </w:t>
      </w:r>
      <w:proofErr w:type="spellStart"/>
      <w:r w:rsidRPr="00C61D50">
        <w:rPr>
          <w:rFonts w:ascii="Times New Roman" w:hAnsi="Times New Roman" w:cs="Times New Roman"/>
        </w:rPr>
        <w:t>prognoositavuse</w:t>
      </w:r>
      <w:proofErr w:type="spellEnd"/>
      <w:r w:rsidRPr="00C61D50">
        <w:rPr>
          <w:rFonts w:ascii="Times New Roman" w:hAnsi="Times New Roman" w:cs="Times New Roman"/>
        </w:rPr>
        <w:t xml:space="preserve"> ja ei riiva tema usaldusväärsust ega sõltumatust. Regulatsiooniga luuakse riigipoolse toetuse kujunemise alus, mis tagab Rahvusringhäälingule prognoositava, läbipaistva ning täitevvõimust sõltumatu rahastuse. </w:t>
      </w:r>
    </w:p>
    <w:p w14:paraId="11FD106D" w14:textId="617A4249" w:rsidR="00D645E2" w:rsidRPr="00C61D50" w:rsidRDefault="0015289B" w:rsidP="00A738D6">
      <w:pPr>
        <w:jc w:val="both"/>
        <w:rPr>
          <w:rFonts w:ascii="Times New Roman" w:hAnsi="Times New Roman" w:cs="Times New Roman"/>
        </w:rPr>
      </w:pPr>
      <w:r w:rsidRPr="00C61D50">
        <w:rPr>
          <w:rFonts w:ascii="Times New Roman" w:hAnsi="Times New Roman" w:cs="Times New Roman"/>
        </w:rPr>
        <w:t>Rahvusringhäälingu sõltumatuse tagamiseks luuakse paindlik ja läbipaistev süsteem nõukogu liikmete valimiseks ning selle koosseisu tasakaalustamiseks. Selleks, et Rahvusringhääling oleks organisatsioonina muutumisvõimeline, luuakse süsteem, kus loomingulist vastutust kandvatel töökohtadel töötavad isikud saaksid iga viie aasta tagant vahetuda.</w:t>
      </w:r>
    </w:p>
    <w:p w14:paraId="346BEB0F"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Samuti ajakohastatakse ERHS-i tunnistades kehtetuks sätted, mis sisuliselt kordavad muudes õigusaktides sätestatut või mis ei ole kooskõlas Rahvusringhäälingu tegeliku toimimise praktikaga ning ei täida seejuures ka õigusselguse eesmärki</w:t>
      </w:r>
      <w:commentRangeStart w:id="1"/>
      <w:r w:rsidRPr="00C61D50">
        <w:rPr>
          <w:rFonts w:ascii="Times New Roman" w:hAnsi="Times New Roman" w:cs="Times New Roman"/>
        </w:rPr>
        <w:t>.</w:t>
      </w:r>
      <w:commentRangeEnd w:id="1"/>
      <w:r w:rsidR="00956C34">
        <w:rPr>
          <w:rStyle w:val="Kommentaariviide"/>
        </w:rPr>
        <w:commentReference w:id="1"/>
      </w:r>
    </w:p>
    <w:p w14:paraId="2B25608A" w14:textId="77777777" w:rsidR="00D645E2" w:rsidRPr="00C61D50" w:rsidRDefault="0015289B" w:rsidP="00A738D6">
      <w:pPr>
        <w:jc w:val="both"/>
        <w:rPr>
          <w:del w:id="2" w:author="Maarja-Liis Lall - JUSTDIGI" w:date="2025-09-23T09:32:00Z" w16du:dateUtc="2025-09-23T09:32:45Z"/>
          <w:rFonts w:ascii="Times New Roman" w:hAnsi="Times New Roman" w:cs="Times New Roman"/>
        </w:rPr>
      </w:pPr>
      <w:commentRangeStart w:id="3"/>
      <w:del w:id="4" w:author="Maarja-Liis Lall - JUSTDIGI" w:date="2025-09-23T09:32:00Z">
        <w:r w:rsidRPr="7D06C8CE" w:rsidDel="0015289B">
          <w:rPr>
            <w:rFonts w:ascii="Times New Roman" w:hAnsi="Times New Roman" w:cs="Times New Roman"/>
          </w:rPr>
          <w:lastRenderedPageBreak/>
          <w:delText>Seadus jõustub 2026. aasta 1. juunil.</w:delText>
        </w:r>
      </w:del>
      <w:commentRangeEnd w:id="3"/>
      <w:r>
        <w:commentReference w:id="3"/>
      </w:r>
    </w:p>
    <w:p w14:paraId="53F5498D" w14:textId="77777777" w:rsidR="00D645E2" w:rsidRPr="00C61D50" w:rsidRDefault="0015289B" w:rsidP="00A738D6">
      <w:pPr>
        <w:jc w:val="both"/>
        <w:rPr>
          <w:rFonts w:ascii="Times New Roman" w:hAnsi="Times New Roman" w:cs="Times New Roman"/>
          <w:b/>
          <w:bCs/>
        </w:rPr>
      </w:pPr>
      <w:r w:rsidRPr="7D06C8CE">
        <w:rPr>
          <w:rFonts w:ascii="Times New Roman" w:hAnsi="Times New Roman" w:cs="Times New Roman"/>
          <w:b/>
          <w:bCs/>
        </w:rPr>
        <w:t>1.2. Eelnõu ettevalmistaja</w:t>
      </w:r>
    </w:p>
    <w:p w14:paraId="390DD052" w14:textId="0FDDE3F3" w:rsidR="00D645E2" w:rsidRPr="00C61D50" w:rsidRDefault="0015289B" w:rsidP="00A738D6">
      <w:pPr>
        <w:jc w:val="both"/>
        <w:rPr>
          <w:rFonts w:ascii="Times New Roman" w:hAnsi="Times New Roman" w:cs="Times New Roman"/>
        </w:rPr>
      </w:pPr>
      <w:r w:rsidRPr="00C61D50">
        <w:rPr>
          <w:rFonts w:ascii="Times New Roman" w:hAnsi="Times New Roman" w:cs="Times New Roman"/>
        </w:rPr>
        <w:t>Eelnõu ja seletuskiri on koostatud riigi koosloome kesk</w:t>
      </w:r>
      <w:r w:rsidR="0001366C" w:rsidRPr="00C61D50">
        <w:rPr>
          <w:rFonts w:ascii="Times New Roman" w:hAnsi="Times New Roman" w:cs="Times New Roman"/>
        </w:rPr>
        <w:t>k</w:t>
      </w:r>
      <w:r w:rsidRPr="00C61D50">
        <w:rPr>
          <w:rFonts w:ascii="Times New Roman" w:hAnsi="Times New Roman" w:cs="Times New Roman"/>
        </w:rPr>
        <w:t xml:space="preserve">onnas koos.rik.ee. Eelnõu ja seletuskirja on koostanud Kultuuriministeeriumi õigus- ja haldusosakonna õigusnõunik Kadri </w:t>
      </w:r>
      <w:proofErr w:type="spellStart"/>
      <w:r w:rsidRPr="00C61D50">
        <w:rPr>
          <w:rFonts w:ascii="Times New Roman" w:hAnsi="Times New Roman" w:cs="Times New Roman"/>
        </w:rPr>
        <w:t>Kilvet</w:t>
      </w:r>
      <w:proofErr w:type="spellEnd"/>
      <w:r w:rsidRPr="00C61D50">
        <w:rPr>
          <w:rFonts w:ascii="Times New Roman" w:hAnsi="Times New Roman" w:cs="Times New Roman"/>
        </w:rPr>
        <w:t xml:space="preserve"> (kadri.kilvet@kul.ee, 628 2224) ja kunstide osakonna meedianõunik Andres Jõesaar (andres.joesaar@kul.ee, 628 2338). Eelnõu on keeleliselt toimetanud </w:t>
      </w:r>
      <w:r w:rsidR="00C61D50" w:rsidRPr="00C61D50">
        <w:rPr>
          <w:rFonts w:ascii="Times New Roman" w:hAnsi="Times New Roman" w:cs="Times New Roman"/>
        </w:rPr>
        <w:t>Luisa Tõlkebüroo OÜ.</w:t>
      </w:r>
    </w:p>
    <w:p w14:paraId="61FDB640" w14:textId="77777777" w:rsidR="00D645E2" w:rsidRPr="00C61D50" w:rsidRDefault="0015289B" w:rsidP="00A738D6">
      <w:pPr>
        <w:jc w:val="both"/>
        <w:rPr>
          <w:rFonts w:ascii="Times New Roman" w:hAnsi="Times New Roman" w:cs="Times New Roman"/>
          <w:b/>
          <w:bCs/>
        </w:rPr>
      </w:pPr>
      <w:r w:rsidRPr="00C61D50">
        <w:rPr>
          <w:rFonts w:ascii="Times New Roman" w:hAnsi="Times New Roman" w:cs="Times New Roman"/>
          <w:b/>
          <w:bCs/>
        </w:rPr>
        <w:t>1.3. Märkused</w:t>
      </w:r>
    </w:p>
    <w:p w14:paraId="5163ED75" w14:textId="5977E4BD"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Eelnõu ettevalmistamisele eelnes väljatöötamiskavatsuse (edaspidi </w:t>
      </w:r>
      <w:r w:rsidRPr="00C61D50">
        <w:rPr>
          <w:rFonts w:ascii="Times New Roman" w:hAnsi="Times New Roman" w:cs="Times New Roman"/>
          <w:i/>
          <w:iCs/>
        </w:rPr>
        <w:t>VTK</w:t>
      </w:r>
      <w:r w:rsidRPr="00C61D50">
        <w:rPr>
          <w:rFonts w:ascii="Times New Roman" w:hAnsi="Times New Roman" w:cs="Times New Roman"/>
        </w:rPr>
        <w:t>) koostamine. VTK esitati puudutatud ministeeriumidele ning huvirühmadele kooskõlastamiseks ja arvamuse avaldamiseks 2024. aasta mais. VTK-</w:t>
      </w:r>
      <w:proofErr w:type="spellStart"/>
      <w:r w:rsidRPr="00C61D50">
        <w:rPr>
          <w:rFonts w:ascii="Times New Roman" w:hAnsi="Times New Roman" w:cs="Times New Roman"/>
        </w:rPr>
        <w:t>le</w:t>
      </w:r>
      <w:proofErr w:type="spellEnd"/>
      <w:r w:rsidRPr="00C61D50">
        <w:rPr>
          <w:rFonts w:ascii="Times New Roman" w:hAnsi="Times New Roman" w:cs="Times New Roman"/>
        </w:rPr>
        <w:t xml:space="preserve"> andis taga</w:t>
      </w:r>
      <w:r w:rsidR="0001366C" w:rsidRPr="00C61D50">
        <w:rPr>
          <w:rFonts w:ascii="Times New Roman" w:hAnsi="Times New Roman" w:cs="Times New Roman"/>
        </w:rPr>
        <w:t>si</w:t>
      </w:r>
      <w:r w:rsidRPr="00C61D50">
        <w:rPr>
          <w:rFonts w:ascii="Times New Roman" w:hAnsi="Times New Roman" w:cs="Times New Roman"/>
        </w:rPr>
        <w:t>side viis ministeeriumi ning seitse huvirühma (</w:t>
      </w:r>
      <w:r w:rsidR="00BD6655" w:rsidRPr="00C61D50">
        <w:rPr>
          <w:rFonts w:ascii="Times New Roman" w:hAnsi="Times New Roman" w:cs="Times New Roman"/>
        </w:rPr>
        <w:t xml:space="preserve">tagasiside </w:t>
      </w:r>
      <w:r w:rsidRPr="00C61D50">
        <w:rPr>
          <w:rFonts w:ascii="Times New Roman" w:hAnsi="Times New Roman" w:cs="Times New Roman"/>
        </w:rPr>
        <w:t>lisatud</w:t>
      </w:r>
      <w:r w:rsidR="00BD6655" w:rsidRPr="00C61D50">
        <w:rPr>
          <w:rFonts w:ascii="Times New Roman" w:hAnsi="Times New Roman" w:cs="Times New Roman"/>
        </w:rPr>
        <w:t xml:space="preserve"> eraldi dokumendina</w:t>
      </w:r>
      <w:r w:rsidRPr="00C61D50">
        <w:rPr>
          <w:rFonts w:ascii="Times New Roman" w:hAnsi="Times New Roman" w:cs="Times New Roman"/>
        </w:rPr>
        <w:t>). Tagasisides avaldati toetust plaanitavatele muudatustele ning tehti mitmeid ettepanekuid, millega on käesolevas eelnõus arvestatud. Rahandusministeerium leidis, et VTK-s pakutud Rahvusringhäälingu rahastusmudel</w:t>
      </w:r>
      <w:r w:rsidR="00BD6655" w:rsidRPr="00C61D50">
        <w:rPr>
          <w:rFonts w:ascii="Times New Roman" w:hAnsi="Times New Roman" w:cs="Times New Roman"/>
        </w:rPr>
        <w:t xml:space="preserve"> (</w:t>
      </w:r>
      <w:r w:rsidR="00BD6655" w:rsidRPr="00C61D50">
        <w:rPr>
          <w:rFonts w:ascii="Times New Roman" w:hAnsi="Times New Roman" w:cs="Times New Roman"/>
          <w:shd w:val="clear" w:color="auto" w:fill="FFFFFF"/>
        </w:rPr>
        <w:t xml:space="preserve">riigieelarves nähakse kalendriaastaks ette kulud summas, mille suurus vastab </w:t>
      </w:r>
      <w:r w:rsidR="00BD6655" w:rsidRPr="00C61D50">
        <w:rPr>
          <w:rFonts w:ascii="Times New Roman" w:hAnsi="Times New Roman" w:cs="Times New Roman"/>
        </w:rPr>
        <w:t>fikseeritud </w:t>
      </w:r>
      <w:r w:rsidR="00BD6655" w:rsidRPr="00C61D50">
        <w:rPr>
          <w:rFonts w:ascii="Times New Roman" w:hAnsi="Times New Roman" w:cs="Times New Roman"/>
          <w:shd w:val="clear" w:color="auto" w:fill="FFFFFF"/>
        </w:rPr>
        <w:t xml:space="preserve">protsendile </w:t>
      </w:r>
      <w:r w:rsidR="00BD6655" w:rsidRPr="00C61D50">
        <w:rPr>
          <w:rFonts w:ascii="Times New Roman" w:hAnsi="Times New Roman" w:cs="Times New Roman"/>
        </w:rPr>
        <w:t>toetuse kavandatavale kasutusaastale üle-eelneval kalendriaastal riigieelarvesse laekunud aktsiisimaksudest ja residendist füüsiliselt isikult laekunud tulumaksust)</w:t>
      </w:r>
      <w:r w:rsidRPr="00C61D50">
        <w:rPr>
          <w:rFonts w:ascii="Times New Roman" w:hAnsi="Times New Roman" w:cs="Times New Roman"/>
        </w:rPr>
        <w:t xml:space="preserve"> annaks küll Rahvusringhäälingule stabiilse ja sõltumatu aluse, kuid vähendaks riigieelarve paindlikkust, mistõttu nad ei toeta selliste seoste tekitamist. Rahandusministeeriumi seisukohta on eelnõus arvestatud ning </w:t>
      </w:r>
      <w:r w:rsidR="00BD6655" w:rsidRPr="00C61D50">
        <w:rPr>
          <w:rFonts w:ascii="Times New Roman" w:hAnsi="Times New Roman" w:cs="Times New Roman"/>
        </w:rPr>
        <w:t>pakutud on välja uus raamlepingu lahendus. VTK-s e</w:t>
      </w:r>
      <w:r w:rsidRPr="00C61D50">
        <w:rPr>
          <w:rFonts w:ascii="Times New Roman" w:hAnsi="Times New Roman" w:cs="Times New Roman"/>
        </w:rPr>
        <w:t>sitatud ettepanekuid on mõningal määral käsitletud eelnõu vastavasisuliste punktide juures.</w:t>
      </w:r>
    </w:p>
    <w:p w14:paraId="78572E0D" w14:textId="27EFEAA1" w:rsidR="00D645E2" w:rsidRPr="00C61D50" w:rsidRDefault="0015289B" w:rsidP="00A738D6">
      <w:pPr>
        <w:jc w:val="both"/>
        <w:rPr>
          <w:rFonts w:ascii="Times New Roman" w:hAnsi="Times New Roman" w:cs="Times New Roman"/>
        </w:rPr>
      </w:pPr>
      <w:r w:rsidRPr="00C61D50">
        <w:rPr>
          <w:rFonts w:ascii="Times New Roman" w:hAnsi="Times New Roman" w:cs="Times New Roman"/>
        </w:rPr>
        <w:t>Eelnõu ei ole seotud muu menetluses oleva eelnõuga</w:t>
      </w:r>
      <w:r w:rsidR="00DE0F7A" w:rsidRPr="00C61D50">
        <w:rPr>
          <w:rFonts w:ascii="Times New Roman" w:hAnsi="Times New Roman" w:cs="Times New Roman"/>
        </w:rPr>
        <w:t xml:space="preserve">, kuid on seotud </w:t>
      </w:r>
      <w:r w:rsidRPr="00C61D50">
        <w:rPr>
          <w:rFonts w:ascii="Times New Roman" w:hAnsi="Times New Roman" w:cs="Times New Roman"/>
        </w:rPr>
        <w:t>Euroopa Liidu õiguse rakendamisega.</w:t>
      </w:r>
    </w:p>
    <w:p w14:paraId="438EA2C8" w14:textId="05021948"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Euroopa meediavabaduse määrus jõustus 7. mail 2024. Sellega kehtestati uus reeglistik meedia mitmekesisuse ja sõltumatuse kaitseks. Kehtestati nõuded, mis reguleerivad kaitsemeetmeid avalik-õiguslike meediateenuse osutajate sõltumatuks toimimiseks ja mida tuleb siseriiklikult kohaldada alates 8. augustist 2025. Eelnõus sisalduvad Rahvusringhäälingu rahastamist ja nõukogu koosseisu tasakaalustatust käsitlevad sätted vastavad Euroopa meediavabaduse määruse artikli 5 nõuetele. Eelnõus sisalduvad sätted, mis reguleerivad programmide ja meediateenuste pakkumist tehnoloogianeutraalsuse põhimõttest lähtudes, on samuti kooskõlas Euroopa meediavabaduse määruses sätestatud nõuetega. Euroopa meediavabaduse määrus on siduv seadusandlik akt, mida tuleb tervikuna kohaldada kogu Euroopa Liidus. </w:t>
      </w:r>
    </w:p>
    <w:p w14:paraId="1B738A8E" w14:textId="77777777" w:rsidR="008A7566" w:rsidRPr="00C61D50" w:rsidRDefault="0015289B" w:rsidP="00A738D6">
      <w:pPr>
        <w:jc w:val="both"/>
        <w:rPr>
          <w:rFonts w:ascii="Times New Roman" w:hAnsi="Times New Roman" w:cs="Times New Roman"/>
        </w:rPr>
      </w:pPr>
      <w:r w:rsidRPr="00C61D50">
        <w:rPr>
          <w:rFonts w:ascii="Times New Roman" w:hAnsi="Times New Roman" w:cs="Times New Roman"/>
        </w:rPr>
        <w:t xml:space="preserve">Lisaks on liikmesriikidele siduvad </w:t>
      </w:r>
      <w:r w:rsidR="00BD6655" w:rsidRPr="00C61D50">
        <w:rPr>
          <w:rFonts w:ascii="Times New Roman" w:hAnsi="Times New Roman" w:cs="Times New Roman"/>
        </w:rPr>
        <w:t xml:space="preserve">riigiabi </w:t>
      </w:r>
      <w:r w:rsidRPr="00C61D50">
        <w:rPr>
          <w:rFonts w:ascii="Times New Roman" w:hAnsi="Times New Roman" w:cs="Times New Roman"/>
        </w:rPr>
        <w:t xml:space="preserve">teatises esitatud nõuded. Euroopa Komisjon kohaldab </w:t>
      </w:r>
      <w:r w:rsidR="00BD6655" w:rsidRPr="00C61D50">
        <w:rPr>
          <w:rFonts w:ascii="Times New Roman" w:hAnsi="Times New Roman" w:cs="Times New Roman"/>
        </w:rPr>
        <w:t xml:space="preserve">riigiabi </w:t>
      </w:r>
      <w:r w:rsidRPr="00C61D50">
        <w:rPr>
          <w:rFonts w:ascii="Times New Roman" w:hAnsi="Times New Roman" w:cs="Times New Roman"/>
        </w:rPr>
        <w:t xml:space="preserve">teatist kõikide avalik-õiguslike ringhäälinguid puudutavate meetmete suhtes, mille kohta tal palutakse teha otsus. Euroopa Komisjon hindab </w:t>
      </w:r>
      <w:r w:rsidR="00BD6655" w:rsidRPr="00C61D50">
        <w:rPr>
          <w:rFonts w:ascii="Times New Roman" w:hAnsi="Times New Roman" w:cs="Times New Roman"/>
        </w:rPr>
        <w:t xml:space="preserve">riigiabi </w:t>
      </w:r>
      <w:r w:rsidRPr="00C61D50">
        <w:rPr>
          <w:rFonts w:ascii="Times New Roman" w:hAnsi="Times New Roman" w:cs="Times New Roman"/>
        </w:rPr>
        <w:t xml:space="preserve">teatise alusel riigiabi õiguspärasust. Eelnõu see osa, mis reguleerib uue meediateenuse mõju hindamist, vastab </w:t>
      </w:r>
      <w:r w:rsidR="00BD6655" w:rsidRPr="00C61D50">
        <w:rPr>
          <w:rFonts w:ascii="Times New Roman" w:hAnsi="Times New Roman" w:cs="Times New Roman"/>
        </w:rPr>
        <w:t xml:space="preserve">riigiabi </w:t>
      </w:r>
      <w:r w:rsidRPr="00C61D50">
        <w:rPr>
          <w:rFonts w:ascii="Times New Roman" w:hAnsi="Times New Roman" w:cs="Times New Roman"/>
        </w:rPr>
        <w:t xml:space="preserve">teatises toodud nõuetele. </w:t>
      </w:r>
    </w:p>
    <w:p w14:paraId="5207B3FD" w14:textId="279F0AF1"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Euroopa Liidus on avalik-õigusliku ringhäälingu avaliku teenuse osutamise ja rahastamise alused sätestatud ka Amsterdami lepingus ning riigiabi- ja konkurentsireegleid sisaldavates klauslites </w:t>
      </w:r>
      <w:r w:rsidRPr="00C61D50">
        <w:rPr>
          <w:rFonts w:ascii="Times New Roman" w:hAnsi="Times New Roman" w:cs="Times New Roman"/>
        </w:rPr>
        <w:lastRenderedPageBreak/>
        <w:t>Euroopa Liidu toimimise lepingus. Eelnõu vastab ka Amsterdami lepingus ja Euroopa Liidu toimimise lepingus sätestatud avaliku teenuse osutamise ja rahastamise põhimõtetele.</w:t>
      </w:r>
    </w:p>
    <w:p w14:paraId="29771CA8" w14:textId="2A4DD645" w:rsidR="00D645E2" w:rsidRPr="00C61D50" w:rsidRDefault="0015289B" w:rsidP="00A738D6">
      <w:pPr>
        <w:jc w:val="both"/>
        <w:rPr>
          <w:rFonts w:ascii="Times New Roman" w:hAnsi="Times New Roman" w:cs="Times New Roman"/>
        </w:rPr>
      </w:pPr>
      <w:r w:rsidRPr="7D06C8CE">
        <w:rPr>
          <w:rFonts w:ascii="Times New Roman" w:hAnsi="Times New Roman" w:cs="Times New Roman"/>
        </w:rPr>
        <w:t xml:space="preserve">Eelnõu on seotud </w:t>
      </w:r>
      <w:commentRangeStart w:id="5"/>
      <w:r w:rsidRPr="7D06C8CE">
        <w:rPr>
          <w:rFonts w:ascii="Times New Roman" w:hAnsi="Times New Roman" w:cs="Times New Roman"/>
        </w:rPr>
        <w:t>Vabariigi Valitsuse tegevusprogrammiga</w:t>
      </w:r>
      <w:commentRangeEnd w:id="5"/>
      <w:r>
        <w:commentReference w:id="5"/>
      </w:r>
      <w:r w:rsidRPr="7D06C8CE">
        <w:rPr>
          <w:rFonts w:ascii="Times New Roman" w:hAnsi="Times New Roman" w:cs="Times New Roman"/>
        </w:rPr>
        <w:t>.</w:t>
      </w:r>
      <w:r w:rsidR="00DE0F7A" w:rsidRPr="7D06C8CE">
        <w:rPr>
          <w:rFonts w:ascii="Times New Roman" w:hAnsi="Times New Roman" w:cs="Times New Roman"/>
        </w:rPr>
        <w:t xml:space="preserve"> </w:t>
      </w:r>
      <w:r w:rsidRPr="7D06C8CE">
        <w:rPr>
          <w:rFonts w:ascii="Times New Roman" w:hAnsi="Times New Roman" w:cs="Times New Roman"/>
        </w:rPr>
        <w:t>ERHS-i muutmise ja ajakohastamise on eesmärgiks võtnud ametis olev Vabariigi Valitsus, kelle nelja-aastases tegevusprogrammis see ühe olulise eesmärgina kajastub. Vabariigi Valitsus</w:t>
      </w:r>
      <w:r w:rsidR="008452E6" w:rsidRPr="7D06C8CE">
        <w:rPr>
          <w:rFonts w:ascii="Times New Roman" w:hAnsi="Times New Roman" w:cs="Times New Roman"/>
        </w:rPr>
        <w:t xml:space="preserve"> peab </w:t>
      </w:r>
      <w:r w:rsidRPr="7D06C8CE">
        <w:rPr>
          <w:rFonts w:ascii="Times New Roman" w:hAnsi="Times New Roman" w:cs="Times New Roman"/>
        </w:rPr>
        <w:t xml:space="preserve">oluliseks uuendada Rahvusringhäälingu seadust ja analüüsida senist rahastusmudelit. Selle eesmärgi täitmiseks töötati välja 2024. aasta kevadeks ERHS-i muutmise väljatöötamiskavatsus, </w:t>
      </w:r>
      <w:commentRangeStart w:id="6"/>
      <w:r w:rsidRPr="7D06C8CE">
        <w:rPr>
          <w:rFonts w:ascii="Times New Roman" w:hAnsi="Times New Roman" w:cs="Times New Roman"/>
        </w:rPr>
        <w:t>mille kohaselt töötatakse hiljemalt 2025</w:t>
      </w:r>
      <w:r w:rsidR="007428CB" w:rsidRPr="7D06C8CE">
        <w:rPr>
          <w:rFonts w:ascii="Times New Roman" w:hAnsi="Times New Roman" w:cs="Times New Roman"/>
        </w:rPr>
        <w:t>.</w:t>
      </w:r>
      <w:r w:rsidRPr="7D06C8CE">
        <w:rPr>
          <w:rFonts w:ascii="Times New Roman" w:hAnsi="Times New Roman" w:cs="Times New Roman"/>
        </w:rPr>
        <w:t xml:space="preserve"> aasta I kvartali lõpuks välja käesolev eelnõu</w:t>
      </w:r>
      <w:commentRangeEnd w:id="6"/>
      <w:r w:rsidR="00150301">
        <w:rPr>
          <w:rStyle w:val="Kommentaariviide"/>
        </w:rPr>
        <w:commentReference w:id="6"/>
      </w:r>
      <w:r w:rsidRPr="7D06C8CE">
        <w:rPr>
          <w:rFonts w:ascii="Times New Roman" w:hAnsi="Times New Roman" w:cs="Times New Roman"/>
        </w:rPr>
        <w:t>.</w:t>
      </w:r>
    </w:p>
    <w:p w14:paraId="7D335C47" w14:textId="1B59F159" w:rsidR="00D645E2" w:rsidRPr="00C61D50" w:rsidRDefault="0015289B" w:rsidP="00A738D6">
      <w:pPr>
        <w:jc w:val="both"/>
        <w:rPr>
          <w:rFonts w:ascii="Times New Roman" w:hAnsi="Times New Roman" w:cs="Times New Roman"/>
        </w:rPr>
      </w:pPr>
      <w:r w:rsidRPr="00C61D50">
        <w:rPr>
          <w:rFonts w:ascii="Times New Roman" w:hAnsi="Times New Roman" w:cs="Times New Roman"/>
        </w:rPr>
        <w:t>Eelnõuga muudetakse Eesti Rahvusringhäälingu seadus</w:t>
      </w:r>
      <w:r w:rsidR="00DE0F7A" w:rsidRPr="00C61D50">
        <w:rPr>
          <w:rFonts w:ascii="Times New Roman" w:hAnsi="Times New Roman" w:cs="Times New Roman"/>
        </w:rPr>
        <w:t>e</w:t>
      </w:r>
      <w:r w:rsidRPr="00C61D50">
        <w:rPr>
          <w:rFonts w:ascii="Times New Roman" w:hAnsi="Times New Roman" w:cs="Times New Roman"/>
        </w:rPr>
        <w:t xml:space="preserve"> (18.10.2024-31.12.2026)</w:t>
      </w:r>
      <w:r w:rsidR="00DE0F7A" w:rsidRPr="00C61D50">
        <w:rPr>
          <w:rFonts w:ascii="Times New Roman" w:hAnsi="Times New Roman" w:cs="Times New Roman"/>
        </w:rPr>
        <w:t xml:space="preserve"> redaktsiooni</w:t>
      </w:r>
      <w:r w:rsidR="0087522B" w:rsidRPr="00C61D50">
        <w:rPr>
          <w:rFonts w:ascii="Times New Roman" w:hAnsi="Times New Roman" w:cs="Times New Roman"/>
        </w:rPr>
        <w:t xml:space="preserve"> avaldamismärkega </w:t>
      </w:r>
      <w:r w:rsidR="0087522B" w:rsidRPr="00C61D50">
        <w:rPr>
          <w:rFonts w:ascii="Times New Roman" w:hAnsi="Times New Roman" w:cs="Times New Roman"/>
          <w:shd w:val="clear" w:color="auto" w:fill="FFFFFF"/>
        </w:rPr>
        <w:t>RT I, 08.10.2024, 2.</w:t>
      </w:r>
    </w:p>
    <w:p w14:paraId="36680D39" w14:textId="77777777" w:rsidR="00D645E2" w:rsidRPr="00C61D50" w:rsidRDefault="0015289B" w:rsidP="00A738D6">
      <w:pPr>
        <w:jc w:val="both"/>
        <w:rPr>
          <w:rFonts w:ascii="Times New Roman" w:hAnsi="Times New Roman" w:cs="Times New Roman"/>
        </w:rPr>
      </w:pPr>
      <w:commentRangeStart w:id="7"/>
      <w:r w:rsidRPr="7D06C8CE">
        <w:rPr>
          <w:rFonts w:ascii="Times New Roman" w:hAnsi="Times New Roman" w:cs="Times New Roman"/>
        </w:rPr>
        <w:t>Eelnõu seadusena vastuvõtmiseks on vajalik Riigikogu poolthäälteenamus.</w:t>
      </w:r>
      <w:commentRangeEnd w:id="7"/>
      <w:r>
        <w:commentReference w:id="7"/>
      </w:r>
    </w:p>
    <w:p w14:paraId="3662C78B" w14:textId="77777777" w:rsidR="006D58C3" w:rsidRPr="00C61D50" w:rsidRDefault="006D58C3" w:rsidP="003B2787">
      <w:pPr>
        <w:spacing w:after="0" w:line="240" w:lineRule="auto"/>
        <w:jc w:val="both"/>
        <w:rPr>
          <w:rFonts w:ascii="Times New Roman" w:hAnsi="Times New Roman" w:cs="Times New Roman"/>
          <w:b/>
          <w:bCs/>
        </w:rPr>
      </w:pPr>
    </w:p>
    <w:p w14:paraId="50D0203E" w14:textId="4E8DF0FC" w:rsidR="00D645E2" w:rsidRPr="00C61D50" w:rsidRDefault="0015289B" w:rsidP="00A738D6">
      <w:pPr>
        <w:jc w:val="both"/>
        <w:rPr>
          <w:rFonts w:ascii="Times New Roman" w:hAnsi="Times New Roman" w:cs="Times New Roman"/>
          <w:b/>
          <w:bCs/>
        </w:rPr>
      </w:pPr>
      <w:commentRangeStart w:id="8"/>
      <w:r w:rsidRPr="7D06C8CE">
        <w:rPr>
          <w:rFonts w:ascii="Times New Roman" w:hAnsi="Times New Roman" w:cs="Times New Roman"/>
          <w:b/>
          <w:bCs/>
        </w:rPr>
        <w:t>2.</w:t>
      </w:r>
      <w:commentRangeEnd w:id="8"/>
      <w:r>
        <w:commentReference w:id="8"/>
      </w:r>
      <w:r w:rsidRPr="7D06C8CE">
        <w:rPr>
          <w:rFonts w:ascii="Times New Roman" w:hAnsi="Times New Roman" w:cs="Times New Roman"/>
          <w:b/>
          <w:bCs/>
        </w:rPr>
        <w:t xml:space="preserve"> Seaduse eesmärk</w:t>
      </w:r>
      <w:del w:id="9" w:author="Maarja-Liis Lall - JUSTDIGI" w:date="2025-09-23T10:13:00Z">
        <w:r w:rsidRPr="7D06C8CE" w:rsidDel="0015289B">
          <w:rPr>
            <w:rFonts w:ascii="Times New Roman" w:hAnsi="Times New Roman" w:cs="Times New Roman"/>
            <w:b/>
            <w:bCs/>
          </w:rPr>
          <w:delText>, lahendatav küsimus, lahendused</w:delText>
        </w:r>
        <w:commentRangeStart w:id="10"/>
        <w:r w:rsidRPr="7D06C8CE" w:rsidDel="0015289B">
          <w:rPr>
            <w:rFonts w:ascii="Times New Roman" w:hAnsi="Times New Roman" w:cs="Times New Roman"/>
            <w:b/>
            <w:bCs/>
          </w:rPr>
          <w:delText>, mõju ja sihtrühm</w:delText>
        </w:r>
      </w:del>
      <w:commentRangeEnd w:id="10"/>
      <w:r>
        <w:commentReference w:id="10"/>
      </w:r>
    </w:p>
    <w:p w14:paraId="3866FFDC" w14:textId="1DFBE4B2" w:rsidR="00D645E2" w:rsidRPr="00C61D50" w:rsidRDefault="0015289B" w:rsidP="00A738D6">
      <w:pPr>
        <w:jc w:val="both"/>
        <w:rPr>
          <w:rFonts w:ascii="Times New Roman" w:hAnsi="Times New Roman" w:cs="Times New Roman"/>
        </w:rPr>
      </w:pPr>
      <w:r w:rsidRPr="00C61D50">
        <w:rPr>
          <w:rFonts w:ascii="Times New Roman" w:hAnsi="Times New Roman" w:cs="Times New Roman"/>
          <w:b/>
          <w:bCs/>
        </w:rPr>
        <w:t xml:space="preserve">2.1. </w:t>
      </w:r>
      <w:commentRangeStart w:id="11"/>
      <w:r w:rsidRPr="00C61D50">
        <w:rPr>
          <w:rFonts w:ascii="Times New Roman" w:hAnsi="Times New Roman" w:cs="Times New Roman"/>
          <w:b/>
          <w:bCs/>
        </w:rPr>
        <w:t>Eesmärgid</w:t>
      </w:r>
      <w:commentRangeEnd w:id="11"/>
      <w:r w:rsidR="00D64A32">
        <w:rPr>
          <w:rStyle w:val="Kommentaariviide"/>
        </w:rPr>
        <w:commentReference w:id="11"/>
      </w:r>
    </w:p>
    <w:p w14:paraId="627276A2" w14:textId="77777777" w:rsidR="00D645E2" w:rsidRPr="00C61D50" w:rsidRDefault="0015289B" w:rsidP="00A738D6">
      <w:pPr>
        <w:jc w:val="both"/>
        <w:rPr>
          <w:rFonts w:ascii="Times New Roman" w:hAnsi="Times New Roman" w:cs="Times New Roman"/>
          <w:bCs/>
        </w:rPr>
      </w:pPr>
      <w:r w:rsidRPr="00C61D50">
        <w:rPr>
          <w:rFonts w:ascii="Times New Roman" w:hAnsi="Times New Roman" w:cs="Times New Roman"/>
          <w:bCs/>
        </w:rPr>
        <w:t>Seaduse muutmise eesmärk on ajakohastada vananenud regulatsioon, et see arvestaks Rahvusringhäälingu tänapäevast tegevusmudelit ja meediateenuste mitmekesisust. Muudatuse eesmärk on kehtestada seaduse tasandil erinevatel platvormidel avalike meediateenuste ja -toodete loomise ja/või osutamise ajakohane ülesanne, sest Rahvusringhäälingu tegelikku tegutsemispraktikat meediateenuste ja -toodete loomisel ning osutamisel tehnoloogianeutraalselt ei ole avaliku teenusena ERHS-</w:t>
      </w:r>
      <w:proofErr w:type="spellStart"/>
      <w:r w:rsidRPr="00C61D50">
        <w:rPr>
          <w:rFonts w:ascii="Times New Roman" w:hAnsi="Times New Roman" w:cs="Times New Roman"/>
          <w:bCs/>
        </w:rPr>
        <w:t>is</w:t>
      </w:r>
      <w:proofErr w:type="spellEnd"/>
      <w:r w:rsidRPr="00C61D50">
        <w:rPr>
          <w:rFonts w:ascii="Times New Roman" w:hAnsi="Times New Roman" w:cs="Times New Roman"/>
          <w:bCs/>
        </w:rPr>
        <w:t xml:space="preserve"> ühemõtteliselt kirjeldatud. ERHS-i ajakohastamise käigus täiendatakse seadust haridusvaldkonna edendaja täpsemalt sõnastatud ülesandega, sest igapäevases praktikas on Rahvusringhäälingu ülesandeks ka haridusliku meediasisu pakkumine. Luues ja levitades haridusliku sisuga meediateenuseid ja -tooteid panustab Rahvusringhääling kõigis vanusegruppides eesti inimeste harimisse, sealhulgas meediapädevuse suurendamisse, kuid see tegevus ei ole ERHS-</w:t>
      </w:r>
      <w:proofErr w:type="spellStart"/>
      <w:r w:rsidRPr="00C61D50">
        <w:rPr>
          <w:rFonts w:ascii="Times New Roman" w:hAnsi="Times New Roman" w:cs="Times New Roman"/>
          <w:bCs/>
        </w:rPr>
        <w:t>is</w:t>
      </w:r>
      <w:proofErr w:type="spellEnd"/>
      <w:r w:rsidRPr="00C61D50">
        <w:rPr>
          <w:rFonts w:ascii="Times New Roman" w:hAnsi="Times New Roman" w:cs="Times New Roman"/>
          <w:bCs/>
        </w:rPr>
        <w:t xml:space="preserve"> ülesandena selgelt sõnastatud.</w:t>
      </w:r>
    </w:p>
    <w:p w14:paraId="5C3E0B47" w14:textId="77777777" w:rsidR="00D645E2" w:rsidRPr="00C61D50" w:rsidRDefault="0015289B" w:rsidP="00A738D6">
      <w:pPr>
        <w:jc w:val="both"/>
        <w:rPr>
          <w:rFonts w:ascii="Times New Roman" w:hAnsi="Times New Roman" w:cs="Times New Roman"/>
          <w:bCs/>
        </w:rPr>
      </w:pPr>
      <w:r w:rsidRPr="00C61D50">
        <w:rPr>
          <w:rFonts w:ascii="Times New Roman" w:hAnsi="Times New Roman" w:cs="Times New Roman"/>
          <w:bCs/>
        </w:rPr>
        <w:t>Kehtivad sätted keskenduvad peamiselt tele- ja raadioprogrammidele, kuid Rahvusringhääling pakub lisaks ka veebipõhiseid ja muid digitaalplatvormidel edastatavaid meediateenuseid. Seetõttu on vajalik tagada, et ERHS-</w:t>
      </w:r>
      <w:proofErr w:type="spellStart"/>
      <w:r w:rsidRPr="00C61D50">
        <w:rPr>
          <w:rFonts w:ascii="Times New Roman" w:hAnsi="Times New Roman" w:cs="Times New Roman"/>
          <w:bCs/>
        </w:rPr>
        <w:t>is</w:t>
      </w:r>
      <w:proofErr w:type="spellEnd"/>
      <w:r w:rsidRPr="00C61D50">
        <w:rPr>
          <w:rFonts w:ascii="Times New Roman" w:hAnsi="Times New Roman" w:cs="Times New Roman"/>
          <w:bCs/>
        </w:rPr>
        <w:t xml:space="preserve"> kehtestatud nõuded kehtiksid ühtlaselt kõigile Rahvusringhäälingu pakutavatele meediateenustele, mitte ainult traditsioonilistele tele- ja raadioprogrammidele. Muudatused on vajalikud, et Rahvusringhäälingu õigusraamistik kajastaks tema tegelikku tegevust ning tagaks meediateenuste ühtse ja selge regulatsiooni kõigil platvormidel.</w:t>
      </w:r>
    </w:p>
    <w:p w14:paraId="5343883F" w14:textId="77777777" w:rsidR="00D645E2" w:rsidRPr="00C61D50" w:rsidRDefault="0015289B" w:rsidP="00A738D6">
      <w:pPr>
        <w:jc w:val="both"/>
        <w:rPr>
          <w:rFonts w:ascii="Times New Roman" w:hAnsi="Times New Roman" w:cs="Times New Roman"/>
          <w:bCs/>
        </w:rPr>
      </w:pPr>
      <w:r w:rsidRPr="00C61D50">
        <w:rPr>
          <w:rFonts w:ascii="Times New Roman" w:hAnsi="Times New Roman" w:cs="Times New Roman"/>
          <w:bCs/>
        </w:rPr>
        <w:t>Eelnõu algatamine on vajalik ka selleks, et luua ERHS-i tasandil regulatsioon uute avalike meediateenuste mõju hindamiseks ja määrata meediaregulaator, kes mõju hindab. Sellise õigusliku süsteemi loomise kaudu tagatakse, et Rahvusringhääling ei saaks tulla meediaturule põhjendamatute uute teenustega ega sekkuda üle määra meediaturu toimimisse.</w:t>
      </w:r>
    </w:p>
    <w:p w14:paraId="60CEB07A" w14:textId="04FBB660" w:rsidR="00D645E2" w:rsidRPr="00C61D50" w:rsidRDefault="0015289B" w:rsidP="00A738D6">
      <w:pPr>
        <w:jc w:val="both"/>
        <w:rPr>
          <w:rFonts w:ascii="Times New Roman" w:hAnsi="Times New Roman" w:cs="Times New Roman"/>
          <w:bCs/>
        </w:rPr>
      </w:pPr>
      <w:r w:rsidRPr="00C61D50">
        <w:rPr>
          <w:rFonts w:ascii="Times New Roman" w:hAnsi="Times New Roman" w:cs="Times New Roman"/>
          <w:bCs/>
        </w:rPr>
        <w:t xml:space="preserve">Eelnõu algatamise üks olulisi põhjuseid on Rahvusringhäälingu rahastamise süsteemi ajakohastamine, et viia see vastavusse Euroopa meediavabaduse määruse nõuetega. Kehtiv rahastamismudel ei vasta viidatud määruse põhimõtetele, mis sätestavad, et avalik-õigusliku </w:t>
      </w:r>
      <w:r w:rsidRPr="00C61D50">
        <w:rPr>
          <w:rFonts w:ascii="Times New Roman" w:hAnsi="Times New Roman" w:cs="Times New Roman"/>
          <w:bCs/>
        </w:rPr>
        <w:lastRenderedPageBreak/>
        <w:t>ringhäälingu rahastamine peab olema</w:t>
      </w:r>
      <w:r w:rsidR="00086D9B" w:rsidRPr="00C61D50">
        <w:rPr>
          <w:rFonts w:ascii="Times New Roman" w:hAnsi="Times New Roman" w:cs="Times New Roman"/>
          <w:bCs/>
        </w:rPr>
        <w:t xml:space="preserve"> kestlik</w:t>
      </w:r>
      <w:r w:rsidRPr="00C61D50">
        <w:rPr>
          <w:rFonts w:ascii="Times New Roman" w:hAnsi="Times New Roman" w:cs="Times New Roman"/>
          <w:bCs/>
        </w:rPr>
        <w:t>, piisav, prognoositav ja pikaajaliselt tagatud, et vältida poliitilist sekkumist ja tagada toimetuslik sõltumatus.</w:t>
      </w:r>
    </w:p>
    <w:p w14:paraId="01E926B9" w14:textId="77777777" w:rsidR="006D58C3" w:rsidRPr="00C61D50" w:rsidRDefault="0015289B" w:rsidP="00A738D6">
      <w:pPr>
        <w:jc w:val="both"/>
        <w:rPr>
          <w:rFonts w:ascii="Times New Roman" w:hAnsi="Times New Roman" w:cs="Times New Roman"/>
          <w:bCs/>
        </w:rPr>
      </w:pPr>
      <w:r w:rsidRPr="00C61D50">
        <w:rPr>
          <w:rFonts w:ascii="Times New Roman" w:hAnsi="Times New Roman" w:cs="Times New Roman"/>
          <w:bCs/>
        </w:rPr>
        <w:t>Eelnõu üks keskseid eesmärke on Rahvusringhäälingu juhtimisega seotud regulatsiooni täpsustamine, et tagada parem tasakaal nõukogus, läbipaistvam juhtimisstruktuur ja selgem õigusraamistik Rahvusringhäälingu peatoimetajate ja toimetuse juhtide töölepingutele.</w:t>
      </w:r>
    </w:p>
    <w:p w14:paraId="5A34A339" w14:textId="0D72A323" w:rsidR="00D645E2" w:rsidRPr="00C61D50" w:rsidRDefault="0015289B" w:rsidP="00A738D6">
      <w:pPr>
        <w:jc w:val="both"/>
        <w:rPr>
          <w:rFonts w:ascii="Times New Roman" w:hAnsi="Times New Roman" w:cs="Times New Roman"/>
          <w:bCs/>
        </w:rPr>
      </w:pPr>
      <w:r w:rsidRPr="00C61D50">
        <w:rPr>
          <w:rFonts w:ascii="Times New Roman" w:hAnsi="Times New Roman" w:cs="Times New Roman"/>
        </w:rPr>
        <w:br/>
      </w:r>
      <w:r w:rsidRPr="00C61D50">
        <w:rPr>
          <w:rFonts w:ascii="Times New Roman" w:hAnsi="Times New Roman" w:cs="Times New Roman"/>
          <w:b/>
          <w:bCs/>
        </w:rPr>
        <w:t xml:space="preserve">2.2. Lahendatav küsimus, lahendused, </w:t>
      </w:r>
      <w:commentRangeStart w:id="12"/>
      <w:r w:rsidRPr="00C61D50">
        <w:rPr>
          <w:rFonts w:ascii="Times New Roman" w:hAnsi="Times New Roman" w:cs="Times New Roman"/>
          <w:b/>
          <w:bCs/>
        </w:rPr>
        <w:t>mõju ja sihtrühm</w:t>
      </w:r>
      <w:commentRangeEnd w:id="12"/>
      <w:r w:rsidR="00CB0F65">
        <w:rPr>
          <w:rStyle w:val="Kommentaariviide"/>
        </w:rPr>
        <w:commentReference w:id="12"/>
      </w:r>
    </w:p>
    <w:p w14:paraId="3066B15A" w14:textId="593649F8" w:rsidR="00D645E2" w:rsidRPr="00C61D50" w:rsidRDefault="0087522B" w:rsidP="00A738D6">
      <w:pPr>
        <w:jc w:val="both"/>
        <w:rPr>
          <w:rFonts w:ascii="Times New Roman" w:hAnsi="Times New Roman" w:cs="Times New Roman"/>
          <w:b/>
          <w:bCs/>
        </w:rPr>
      </w:pPr>
      <w:r w:rsidRPr="00C61D50">
        <w:rPr>
          <w:rFonts w:ascii="Times New Roman" w:hAnsi="Times New Roman" w:cs="Times New Roman"/>
          <w:b/>
          <w:bCs/>
        </w:rPr>
        <w:t xml:space="preserve">2.2.1. </w:t>
      </w:r>
      <w:r w:rsidR="0015289B" w:rsidRPr="00C61D50">
        <w:rPr>
          <w:rFonts w:ascii="Times New Roman" w:hAnsi="Times New Roman" w:cs="Times New Roman"/>
          <w:b/>
          <w:bCs/>
        </w:rPr>
        <w:t>Avalike meediateenuste määratlus</w:t>
      </w:r>
    </w:p>
    <w:p w14:paraId="6EAEA15C"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Kehtiva ERHS § 5 lõike 1 punkti 1 kohaselt toodab Rahvusringhääling vähemalt kahte teleprogrammi ja vähemalt nelja ööpäevaringset raadioprogrammi. Sama paragrahvi lõike 1 punktis 2 on sätestatud, et Rahvusringhääling teeb elektroonilise side võrkude kaudu mõistlikus mahus kättesaadavaks oma programmid ja saadete arhiivi.</w:t>
      </w:r>
    </w:p>
    <w:p w14:paraId="3C713431"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Arvestades tehnoloogia arengut, tegutsevad ringhäälinguorganisatsioonid ka veebipõhiste meediateenuste osutajatena. See tähendab, et nende teenuste kättesaadavus ja mitmekesisus ei väljendu vaid traditsioonilise tele- või raadioringhäälinguna, vaid olulisel kohal on ka veebiteenused, mis võimaldavad auditooriumini viia laiemat meediasisu. Rahvusringhääling on ERHS § 5 lõike 1 punkti 10 kohaselt kohustus tagada adekvaatse informatsiooni operatiivne edastamine elanikkonda või riiklust ohustavates olukordades. Rahvusringhääling peab selle ülesande täitmiseks tagama hädavajaliku strateegilise kommunikatsiooni tehnilise võimekuse nii raadio- ja televisioonikanalites kui ka veebis. Rahvusringhäälingu tegelikku tegutsemispraktikat meediateenuste ja -toodete loomisel ning pakkumisel tehnoloogianeutraalsena ei ole avaliku teenusena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ühemõtteliselt kirjeldatud.</w:t>
      </w:r>
    </w:p>
    <w:p w14:paraId="5A7611DE" w14:textId="77777777" w:rsidR="006D58C3" w:rsidRPr="00C61D50" w:rsidRDefault="0015289B" w:rsidP="00A738D6">
      <w:pPr>
        <w:jc w:val="both"/>
        <w:rPr>
          <w:rFonts w:ascii="Times New Roman" w:hAnsi="Times New Roman" w:cs="Times New Roman"/>
        </w:rPr>
      </w:pPr>
      <w:r w:rsidRPr="00C61D50">
        <w:rPr>
          <w:rFonts w:ascii="Times New Roman" w:hAnsi="Times New Roman" w:cs="Times New Roman"/>
        </w:rPr>
        <w:t>Tehnoloogianeutraalne lähenemine sõnastatakse ühemõtteliselt ERHS-</w:t>
      </w:r>
      <w:proofErr w:type="spellStart"/>
      <w:r w:rsidRPr="00C61D50">
        <w:rPr>
          <w:rFonts w:ascii="Times New Roman" w:hAnsi="Times New Roman" w:cs="Times New Roman"/>
        </w:rPr>
        <w:t>is</w:t>
      </w:r>
      <w:proofErr w:type="spellEnd"/>
      <w:r w:rsidRPr="00C61D50">
        <w:rPr>
          <w:rFonts w:ascii="Times New Roman" w:hAnsi="Times New Roman" w:cs="Times New Roman"/>
        </w:rPr>
        <w:t>. Muudetakse ERHS §-s 5 sätestatud Rahvusringhäälingu avalike ülesannete loendit ning sätestatakse, et Rahvusringhäälingule antakse ülesanne toota ja suunata üldsusele programmide kõrval ka teisi meediateenuseid, olenemata tehnilisest platvormist. Pakutud regulatiivne lahendus on kooskõlas Euroopa Liidu õiguse ja kohtupraktikaga ning tagab õigusselguse. Kavandatav muudatus annab Rahvusringhäälingule selgesõnalise ülesande pakkuda meediateenuseid sõltumata tehnoloogilisest platvormist, mis peegeldab kaasaegset meediamaastikku ja tema rolli ühiskondliku tellimuse täitjana.</w:t>
      </w:r>
    </w:p>
    <w:p w14:paraId="45A23F44" w14:textId="72CA6AF4" w:rsidR="00D645E2" w:rsidRPr="00C61D50" w:rsidRDefault="0015289B" w:rsidP="003B2787">
      <w:pPr>
        <w:spacing w:after="0" w:line="240" w:lineRule="auto"/>
        <w:jc w:val="both"/>
        <w:rPr>
          <w:rFonts w:ascii="Times New Roman" w:hAnsi="Times New Roman" w:cs="Times New Roman"/>
        </w:rPr>
      </w:pPr>
      <w:r>
        <w:br/>
      </w:r>
      <w:commentRangeStart w:id="13"/>
      <w:r w:rsidRPr="5634A419">
        <w:rPr>
          <w:rFonts w:ascii="Times New Roman" w:hAnsi="Times New Roman" w:cs="Times New Roman"/>
          <w:u w:val="single"/>
        </w:rPr>
        <w:t>Majanduslik mõju</w:t>
      </w:r>
      <w:commentRangeEnd w:id="13"/>
      <w:r>
        <w:commentReference w:id="13"/>
      </w:r>
    </w:p>
    <w:p w14:paraId="7C61F4BB" w14:textId="22D5A7B3"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Eelnõu muudatused, mis puudutavad Rahvusringhäälingu meediateenuste tehnoloogianeutraalset lähenemist, avaldavad vähest mõju </w:t>
      </w:r>
      <w:commentRangeStart w:id="14"/>
      <w:r w:rsidRPr="00C61D50">
        <w:rPr>
          <w:rFonts w:ascii="Times New Roman" w:hAnsi="Times New Roman" w:cs="Times New Roman"/>
        </w:rPr>
        <w:t>meediasektorile</w:t>
      </w:r>
      <w:commentRangeEnd w:id="14"/>
      <w:r w:rsidR="00B6257F">
        <w:rPr>
          <w:rStyle w:val="Kommentaariviide"/>
        </w:rPr>
        <w:commentReference w:id="14"/>
      </w:r>
      <w:r w:rsidRPr="00C61D50">
        <w:rPr>
          <w:rFonts w:ascii="Times New Roman" w:hAnsi="Times New Roman" w:cs="Times New Roman"/>
        </w:rPr>
        <w:t>. Kuna muudatused on seotud olemasoleva praktika kaasajastamise ja täpsustamisega, ei ole nende majanduslik mõju meediasektorile ega turuolukorrale olulise mõjuga. Muudatused tagavad õigusliku selguse ja stabiilsuse, kuid ei too kaasa muutusi turul ega Rahvusringhäälingu tegevuses. Seetõttu saab öelda, et muudatuste majanduslik mõju on madal ja keskendub peamiselt regulatiivsete tingimuste täpsustamisele, mitte turumuutusele. Ebasoovitava mõju riski muudatusega ei kaasne.</w:t>
      </w:r>
    </w:p>
    <w:p w14:paraId="54F6B2C0" w14:textId="798F3D0A" w:rsidR="00D645E2" w:rsidRPr="00C61D50" w:rsidRDefault="0015289B" w:rsidP="00A738D6">
      <w:pPr>
        <w:jc w:val="both"/>
        <w:rPr>
          <w:rFonts w:ascii="Times New Roman" w:hAnsi="Times New Roman" w:cs="Times New Roman"/>
        </w:rPr>
      </w:pPr>
      <w:r w:rsidRPr="00C61D50">
        <w:rPr>
          <w:rFonts w:ascii="Times New Roman" w:hAnsi="Times New Roman" w:cs="Times New Roman"/>
        </w:rPr>
        <w:lastRenderedPageBreak/>
        <w:t xml:space="preserve">Eesti Meediaettevõtete Liidu hinnangul piirab Rahvusringhäälingu pakutav tasuta veebisisu nende tasuliste teenuste tellijate arvu kasvu ja kahjustab majandustulemusi. Samas näitavad avalikud andmed, et erameedia digitellijate arv on järjest kasvanud. Erameedia soovib Rahvusringhäälingu sisupakkumiste piiramist veebis, et neil oleks võimalik kasvatada enda väljaannete tasuliste tellimuste arvu. Lootus, et tulud märkimisväärselt kasvavad, ei ole aga põhjendatud, sest meediauuringud näitavad, et </w:t>
      </w:r>
      <w:r w:rsidR="00D20AA0" w:rsidRPr="00C61D50">
        <w:rPr>
          <w:rFonts w:ascii="Times New Roman" w:hAnsi="Times New Roman" w:cs="Times New Roman"/>
        </w:rPr>
        <w:t xml:space="preserve">oluline osa </w:t>
      </w:r>
      <w:r w:rsidRPr="00C61D50">
        <w:rPr>
          <w:rFonts w:ascii="Times New Roman" w:hAnsi="Times New Roman" w:cs="Times New Roman"/>
        </w:rPr>
        <w:t xml:space="preserve">suurema sissetulekuga inimestest on juba erameedia väljaannete tellijad ning väiksema sissetulekuga inimesed ei pruugi piiratud rahaliste võimaluste tõttu ajakirjandusliku sisu eest </w:t>
      </w:r>
      <w:r w:rsidR="00D20AA0" w:rsidRPr="00C61D50">
        <w:rPr>
          <w:rFonts w:ascii="Times New Roman" w:hAnsi="Times New Roman" w:cs="Times New Roman"/>
        </w:rPr>
        <w:t xml:space="preserve">erameediale </w:t>
      </w:r>
      <w:r w:rsidRPr="00C61D50">
        <w:rPr>
          <w:rFonts w:ascii="Times New Roman" w:hAnsi="Times New Roman" w:cs="Times New Roman"/>
        </w:rPr>
        <w:t>maksma hakata.</w:t>
      </w:r>
    </w:p>
    <w:p w14:paraId="173463AB" w14:textId="4D091A14" w:rsidR="00D645E2" w:rsidRPr="00C61D50" w:rsidRDefault="0015289B" w:rsidP="00A738D6">
      <w:pPr>
        <w:jc w:val="both"/>
        <w:rPr>
          <w:rFonts w:ascii="Times New Roman" w:hAnsi="Times New Roman" w:cs="Times New Roman"/>
        </w:rPr>
      </w:pPr>
      <w:commentRangeStart w:id="15"/>
      <w:r w:rsidRPr="00C61D50">
        <w:rPr>
          <w:rFonts w:ascii="Times New Roman" w:hAnsi="Times New Roman" w:cs="Times New Roman"/>
        </w:rPr>
        <w:t xml:space="preserve">Rahvusringhääling ei tooda ainult tasuta veebisisu, vaid pakub </w:t>
      </w:r>
      <w:r w:rsidR="00D20AA0" w:rsidRPr="00C61D50">
        <w:rPr>
          <w:rFonts w:ascii="Times New Roman" w:hAnsi="Times New Roman" w:cs="Times New Roman"/>
        </w:rPr>
        <w:t xml:space="preserve">avaliku teenusena </w:t>
      </w:r>
      <w:r w:rsidRPr="00C61D50">
        <w:rPr>
          <w:rFonts w:ascii="Times New Roman" w:hAnsi="Times New Roman" w:cs="Times New Roman"/>
        </w:rPr>
        <w:t>mitmekesist ja kvaliteetset meedia</w:t>
      </w:r>
      <w:r w:rsidR="00EF747E" w:rsidRPr="00C61D50">
        <w:rPr>
          <w:rFonts w:ascii="Times New Roman" w:hAnsi="Times New Roman" w:cs="Times New Roman"/>
        </w:rPr>
        <w:t>sisu</w:t>
      </w:r>
      <w:r w:rsidRPr="00C61D50">
        <w:rPr>
          <w:rFonts w:ascii="Times New Roman" w:hAnsi="Times New Roman" w:cs="Times New Roman"/>
        </w:rPr>
        <w:t xml:space="preserve"> kogu ühiskonna</w:t>
      </w:r>
      <w:r w:rsidR="00D20AA0" w:rsidRPr="00C61D50">
        <w:rPr>
          <w:rFonts w:ascii="Times New Roman" w:hAnsi="Times New Roman" w:cs="Times New Roman"/>
        </w:rPr>
        <w:t>le</w:t>
      </w:r>
      <w:commentRangeEnd w:id="15"/>
      <w:r w:rsidR="0054789F">
        <w:rPr>
          <w:rStyle w:val="Kommentaariviide"/>
        </w:rPr>
        <w:commentReference w:id="15"/>
      </w:r>
      <w:r w:rsidRPr="00C61D50">
        <w:rPr>
          <w:rFonts w:ascii="Times New Roman" w:hAnsi="Times New Roman" w:cs="Times New Roman"/>
        </w:rPr>
        <w:t>. Samuti on oluline märkida, et Rahvusringhääling ei konkureeri erameediaga</w:t>
      </w:r>
      <w:r w:rsidR="00D20AA0" w:rsidRPr="00C61D50">
        <w:rPr>
          <w:rFonts w:ascii="Times New Roman" w:hAnsi="Times New Roman" w:cs="Times New Roman"/>
        </w:rPr>
        <w:t xml:space="preserve"> tasuliste teenuste turul</w:t>
      </w:r>
      <w:r w:rsidR="00210B7F" w:rsidRPr="00C61D50">
        <w:rPr>
          <w:rFonts w:ascii="Times New Roman" w:hAnsi="Times New Roman" w:cs="Times New Roman"/>
        </w:rPr>
        <w:t>. Tema</w:t>
      </w:r>
      <w:r w:rsidR="00D20AA0" w:rsidRPr="00C61D50">
        <w:rPr>
          <w:rFonts w:ascii="Times New Roman" w:hAnsi="Times New Roman" w:cs="Times New Roman"/>
        </w:rPr>
        <w:t xml:space="preserve"> </w:t>
      </w:r>
      <w:r w:rsidRPr="00C61D50">
        <w:rPr>
          <w:rFonts w:ascii="Times New Roman" w:hAnsi="Times New Roman" w:cs="Times New Roman"/>
        </w:rPr>
        <w:t xml:space="preserve">eesmärk on teenida ühiskonna demokraatlikke, sotsiaalseid ja kultuurilisi vajadusi. Kuna Rahvusringhääling ei ole suunatud tasuliste teenuste pakkumisele ega </w:t>
      </w:r>
      <w:r w:rsidR="00D20AA0" w:rsidRPr="00C61D50">
        <w:rPr>
          <w:rFonts w:ascii="Times New Roman" w:hAnsi="Times New Roman" w:cs="Times New Roman"/>
        </w:rPr>
        <w:t xml:space="preserve">ei </w:t>
      </w:r>
      <w:r w:rsidRPr="00C61D50">
        <w:rPr>
          <w:rFonts w:ascii="Times New Roman" w:hAnsi="Times New Roman" w:cs="Times New Roman"/>
        </w:rPr>
        <w:t>konkureeri erameedia ärimudeli</w:t>
      </w:r>
      <w:r w:rsidR="009D71E3" w:rsidRPr="00C61D50">
        <w:rPr>
          <w:rFonts w:ascii="Times New Roman" w:hAnsi="Times New Roman" w:cs="Times New Roman"/>
        </w:rPr>
        <w:t>ga</w:t>
      </w:r>
      <w:r w:rsidRPr="00C61D50">
        <w:rPr>
          <w:rFonts w:ascii="Times New Roman" w:hAnsi="Times New Roman" w:cs="Times New Roman"/>
        </w:rPr>
        <w:t>, siis muudatused ei kahjusta erameedia ettevõtete majandustulemusi.</w:t>
      </w:r>
      <w:r w:rsidR="00D20AA0" w:rsidRPr="00C61D50">
        <w:rPr>
          <w:rFonts w:ascii="Times New Roman" w:hAnsi="Times New Roman" w:cs="Times New Roman"/>
        </w:rPr>
        <w:t xml:space="preserve"> E</w:t>
      </w:r>
      <w:r w:rsidRPr="00C61D50">
        <w:rPr>
          <w:rFonts w:ascii="Times New Roman" w:hAnsi="Times New Roman" w:cs="Times New Roman"/>
        </w:rPr>
        <w:t xml:space="preserve">rameediaettevõtted </w:t>
      </w:r>
      <w:r w:rsidR="00D20AA0" w:rsidRPr="00C61D50">
        <w:rPr>
          <w:rFonts w:ascii="Times New Roman" w:hAnsi="Times New Roman" w:cs="Times New Roman"/>
        </w:rPr>
        <w:t xml:space="preserve">saavad </w:t>
      </w:r>
      <w:r w:rsidRPr="00C61D50">
        <w:rPr>
          <w:rFonts w:ascii="Times New Roman" w:hAnsi="Times New Roman" w:cs="Times New Roman"/>
        </w:rPr>
        <w:t xml:space="preserve">jätkata oma tegevust ja turundusstrateegiaid, et pakkuda tarbijatele tasulisi teenuseid, samas kui Rahvusringhääling pakub mitmekesist </w:t>
      </w:r>
      <w:r w:rsidR="00D20AA0" w:rsidRPr="00C61D50">
        <w:rPr>
          <w:rFonts w:ascii="Times New Roman" w:hAnsi="Times New Roman" w:cs="Times New Roman"/>
        </w:rPr>
        <w:t xml:space="preserve">ühiskondlikke eesmärke teenivat </w:t>
      </w:r>
      <w:r w:rsidRPr="00C61D50">
        <w:rPr>
          <w:rFonts w:ascii="Times New Roman" w:hAnsi="Times New Roman" w:cs="Times New Roman"/>
        </w:rPr>
        <w:t>meedia</w:t>
      </w:r>
      <w:r w:rsidR="00D20AA0" w:rsidRPr="00C61D50">
        <w:rPr>
          <w:rFonts w:ascii="Times New Roman" w:hAnsi="Times New Roman" w:cs="Times New Roman"/>
        </w:rPr>
        <w:t>sisu</w:t>
      </w:r>
      <w:r w:rsidRPr="00C61D50">
        <w:rPr>
          <w:rFonts w:ascii="Times New Roman" w:hAnsi="Times New Roman" w:cs="Times New Roman"/>
        </w:rPr>
        <w:t>.</w:t>
      </w:r>
    </w:p>
    <w:p w14:paraId="4FE04A85" w14:textId="23B26768"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Eelnõu eesmärk ei ole piirata Rahvusringhäälingu sisupakkumisi veebis, vaid pigem täpsustada ja ajakohastada regulatsioone, et tagada tehnoloogianeutraalne tegevus ja õiguslik selgus. Muudatus tagab, et Rahvusringhäälingul on õiguspärane </w:t>
      </w:r>
      <w:r w:rsidR="006E6029" w:rsidRPr="00C61D50">
        <w:rPr>
          <w:rFonts w:ascii="Times New Roman" w:hAnsi="Times New Roman" w:cs="Times New Roman"/>
        </w:rPr>
        <w:t xml:space="preserve">seadusandlik </w:t>
      </w:r>
      <w:r w:rsidRPr="00C61D50">
        <w:rPr>
          <w:rFonts w:ascii="Times New Roman" w:hAnsi="Times New Roman" w:cs="Times New Roman"/>
        </w:rPr>
        <w:t xml:space="preserve">raamistik, mis vastab ajakohastele tehnoloogilistele arengutele ja Euroopa Liidu regulatsioonidele. Muudatus ei suurenda Rahvusringhäälingu turuvõimu ega konkurentsieelist ega ei anna talle mingeid uusi privileege ega võimalusi, mis võiksid meediaturu konkurentsi kahjustada. </w:t>
      </w:r>
      <w:r w:rsidR="00762363" w:rsidRPr="00C61D50">
        <w:rPr>
          <w:rFonts w:ascii="Times New Roman" w:hAnsi="Times New Roman" w:cs="Times New Roman"/>
        </w:rPr>
        <w:t>Rahvusringhääling</w:t>
      </w:r>
      <w:r w:rsidRPr="00C61D50">
        <w:rPr>
          <w:rFonts w:ascii="Times New Roman" w:hAnsi="Times New Roman" w:cs="Times New Roman"/>
        </w:rPr>
        <w:t xml:space="preserve"> jätkab meediaturul oma olemasoleva rolli täitmist.</w:t>
      </w:r>
    </w:p>
    <w:p w14:paraId="6A97C162"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Euroopa Liidu Kohus on öelnud, et kui seada üldist majandushuvi pakkuvate ringhäälinguteenuste määratlus programmide võrdleva analüüsi abil sõltuvusse kommertstelejaamade programmist, tähendaks see, et liikmesriikidelt võetaks pädevus avaliku teenuse määratlemiseks. Üldist majandushuvi pakkuvate ringhäälinguteenuste määratlus sõltuks sel juhul lõppkokkuvõttes kommertstelejaamadest ja nende otsusest teatud programme edastada või mitte. Liikmesriigid ei saa avaliku ringhäälinguteenuse määratlemisel sõltuda erakapitalil tegutsevate meediateenuste osutajate tegevusest. Kohtu käsitlus toetab põhimõtet, et avaliku teenusena saab määratleda ka selliseid tegevusi, mille vastu on huvi erasektoril.</w:t>
      </w:r>
    </w:p>
    <w:p w14:paraId="5AE2AA1C"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u w:val="single"/>
        </w:rPr>
        <w:t>Sotsiaalne mõju</w:t>
      </w:r>
    </w:p>
    <w:p w14:paraId="44A4E863" w14:textId="5C060ECA" w:rsidR="00D645E2" w:rsidRPr="00C61D50" w:rsidRDefault="0015289B" w:rsidP="00A738D6">
      <w:pPr>
        <w:jc w:val="both"/>
        <w:rPr>
          <w:rFonts w:ascii="Times New Roman" w:hAnsi="Times New Roman" w:cs="Times New Roman"/>
        </w:rPr>
      </w:pPr>
      <w:r w:rsidRPr="00C61D50">
        <w:rPr>
          <w:rFonts w:ascii="Times New Roman" w:hAnsi="Times New Roman" w:cs="Times New Roman"/>
        </w:rPr>
        <w:t>Eelnõu muudatused, mis puudutavad Rahvusringhäälingu meediateenuste tehnoloogianeutraalset lähenemist, avaldavad mõju Eesti elanikele (Statistikaameti andmetel elas 1. jaanuari 2025. aasta seisuga Eestis 1 36</w:t>
      </w:r>
      <w:r w:rsidR="009D71E3" w:rsidRPr="00C61D50">
        <w:rPr>
          <w:rFonts w:ascii="Times New Roman" w:hAnsi="Times New Roman" w:cs="Times New Roman"/>
        </w:rPr>
        <w:t>9</w:t>
      </w:r>
      <w:r w:rsidRPr="00C61D50">
        <w:rPr>
          <w:rFonts w:ascii="Times New Roman" w:hAnsi="Times New Roman" w:cs="Times New Roman"/>
        </w:rPr>
        <w:t xml:space="preserve"> </w:t>
      </w:r>
      <w:r w:rsidR="009D71E3" w:rsidRPr="00C61D50">
        <w:rPr>
          <w:rFonts w:ascii="Times New Roman" w:hAnsi="Times New Roman" w:cs="Times New Roman"/>
        </w:rPr>
        <w:t>995</w:t>
      </w:r>
      <w:r w:rsidRPr="00C61D50">
        <w:rPr>
          <w:rFonts w:ascii="Times New Roman" w:hAnsi="Times New Roman" w:cs="Times New Roman"/>
        </w:rPr>
        <w:t xml:space="preserve"> inimest). Muudatuste sotsiaalne mõju on eelkõige seotud õigusselgus</w:t>
      </w:r>
      <w:r w:rsidR="00762363" w:rsidRPr="00C61D50">
        <w:rPr>
          <w:rFonts w:ascii="Times New Roman" w:hAnsi="Times New Roman" w:cs="Times New Roman"/>
        </w:rPr>
        <w:t>ega</w:t>
      </w:r>
      <w:r w:rsidRPr="00C61D50">
        <w:rPr>
          <w:rFonts w:ascii="Times New Roman" w:hAnsi="Times New Roman" w:cs="Times New Roman"/>
        </w:rPr>
        <w:t>, sest eelnõu muudatused annavad selge õigusliku raamistiku, luues selgemad alused kõikide ühiskonnagruppide teenindamiseks ja erinevate teenuste kergemaks kättesaadavuseks. Ebasoovitavat sotsiaalset mõju avalike meediateenuste täpsema määratlemisega ei kaasne.</w:t>
      </w:r>
    </w:p>
    <w:p w14:paraId="0573ED3E" w14:textId="415A923D" w:rsidR="00D645E2" w:rsidRPr="00C61D50" w:rsidRDefault="0015289B" w:rsidP="00A738D6">
      <w:pPr>
        <w:jc w:val="both"/>
        <w:rPr>
          <w:rFonts w:ascii="Times New Roman" w:hAnsi="Times New Roman" w:cs="Times New Roman"/>
        </w:rPr>
      </w:pPr>
      <w:r w:rsidRPr="00C61D50">
        <w:rPr>
          <w:rFonts w:ascii="Times New Roman" w:hAnsi="Times New Roman" w:cs="Times New Roman"/>
        </w:rPr>
        <w:lastRenderedPageBreak/>
        <w:t>Üks muudatuse peamisi eesmärke on tagada, et Rahvusringhääling suudaks jätkata oma rolli avalike teenuste osutajana, pakkudes sisu, mis vastab ühiskonna demokraatlikele, sotsiaalsetele ja kultuurilistele vajadustele. See võimaldab igal kodanikul saada kvaliteetset ja usaldusväärset teavet. ERHS § 4 lõike 1 punkti 3 kohaselt on Rahvusringhäälingu avalik ülesanne aidata kaasa Eesti ühiskonna sotsiaalse sidususe kasvule ja seetõttu peab Rahvusringhääling jõudma kõigi ühiskonnarühmadeni. Eesti ühiskonnarühmad ei tarbi meediat</w:t>
      </w:r>
      <w:r w:rsidR="00941E25" w:rsidRPr="00C61D50">
        <w:rPr>
          <w:rFonts w:ascii="Times New Roman" w:hAnsi="Times New Roman" w:cs="Times New Roman"/>
        </w:rPr>
        <w:t xml:space="preserve"> ainult traditsioonilistest raadio- ja telekanalitest.</w:t>
      </w:r>
      <w:r w:rsidRPr="00C61D50">
        <w:rPr>
          <w:rFonts w:ascii="Times New Roman" w:hAnsi="Times New Roman" w:cs="Times New Roman"/>
        </w:rPr>
        <w:t xml:space="preserve"> Seega on vaja kasutada</w:t>
      </w:r>
      <w:r w:rsidR="00941E25" w:rsidRPr="00C61D50">
        <w:rPr>
          <w:rFonts w:ascii="Times New Roman" w:hAnsi="Times New Roman" w:cs="Times New Roman"/>
        </w:rPr>
        <w:t xml:space="preserve"> ka teisi platvorme</w:t>
      </w:r>
      <w:r w:rsidRPr="00C61D50">
        <w:rPr>
          <w:rFonts w:ascii="Times New Roman" w:hAnsi="Times New Roman" w:cs="Times New Roman"/>
        </w:rPr>
        <w:t>, et jõuda kõigi ühiskonnarühmadeni. Seaduse ajakohastamisega tagatakse Eesti inimestele õiguskindlus ja -selgus, et nad saavad avaliku meediateenuse sisu platvormiüleselt. Sellega suurendatakse elanikkonna võimalust avalikust meediateenusest osa saada. Ü</w:t>
      </w:r>
      <w:r w:rsidR="006E6029" w:rsidRPr="00C61D50">
        <w:rPr>
          <w:rFonts w:ascii="Times New Roman" w:hAnsi="Times New Roman" w:cs="Times New Roman"/>
        </w:rPr>
        <w:t>hiskonna ü</w:t>
      </w:r>
      <w:r w:rsidRPr="00C61D50">
        <w:rPr>
          <w:rFonts w:ascii="Times New Roman" w:hAnsi="Times New Roman" w:cs="Times New Roman"/>
        </w:rPr>
        <w:t>ldine informeeritus kasvab ja pluralism tugevneb</w:t>
      </w:r>
      <w:r w:rsidR="00EE430A" w:rsidRPr="00C61D50">
        <w:rPr>
          <w:rFonts w:ascii="Times New Roman" w:hAnsi="Times New Roman" w:cs="Times New Roman"/>
        </w:rPr>
        <w:t>.</w:t>
      </w:r>
      <w:r w:rsidRPr="00C61D50">
        <w:rPr>
          <w:rFonts w:ascii="Times New Roman" w:hAnsi="Times New Roman" w:cs="Times New Roman"/>
        </w:rPr>
        <w:t xml:space="preserve"> Eriti puudutab see majanduslikult vähem kindlustatud elanikkonda, sest nende võimalused erameedia tasulisi teenuseid tellida on piiratud, ning nooremat elanikkonda, kes ei jälgi televisiooni ega raadiot ning kes kasutavad peamiselt veebi- ja muid uutel tehnoloogiatel põhinevaid informatsiooni- ja sisuteenuseid.</w:t>
      </w:r>
    </w:p>
    <w:p w14:paraId="4B611DBE" w14:textId="0B4AC1A6" w:rsidR="00D645E2" w:rsidRPr="00C61D50" w:rsidRDefault="0015289B" w:rsidP="00A738D6">
      <w:pPr>
        <w:jc w:val="both"/>
        <w:rPr>
          <w:rFonts w:ascii="Times New Roman" w:hAnsi="Times New Roman" w:cs="Times New Roman"/>
        </w:rPr>
      </w:pPr>
      <w:r w:rsidRPr="00C61D50">
        <w:rPr>
          <w:rFonts w:ascii="Times New Roman" w:hAnsi="Times New Roman" w:cs="Times New Roman"/>
        </w:rPr>
        <w:t>Eesti elanikkonnal on eri meediaplatvormide kaudu võimalus olla kursis nii Eestis kui ka maailmas toimuvaga. Ei ole kahtlust, et vaba informatsiooni edastamine nii Eestis kui ka kogu maailmas toimuvast teenib ühiskonna demokraatlikke vajadusi, sest mida informeeritum on elanik, seda teadlikum on ta riigi tegevusest ja seda enam on ta kaasatud ühiskon</w:t>
      </w:r>
      <w:r w:rsidR="002F1426" w:rsidRPr="00C61D50">
        <w:rPr>
          <w:rFonts w:ascii="Times New Roman" w:hAnsi="Times New Roman" w:cs="Times New Roman"/>
        </w:rPr>
        <w:t>na</w:t>
      </w:r>
      <w:r w:rsidRPr="00C61D50">
        <w:rPr>
          <w:rFonts w:ascii="Times New Roman" w:hAnsi="Times New Roman" w:cs="Times New Roman"/>
        </w:rPr>
        <w:t xml:space="preserve"> demokraatlikesse protsessidesse. Lahendus on kooskõlas PS §-ga 44, mille kohaselt on igaühel õigus vabalt saada üldiseks kasutamiseks levitatavat informatsiooni. Muudatuse tulemusel tagatakse eri ühiskonnarühmadesse kuuluvatele inimestele õiguskindlus, et nad pääsevad ka tulevikus ligi Rahvusringhäälingu loodud ja edastatud meediasisule ning pakutavatele meediateenustele, sealhulgas teabele, mis aitab kaasa inimeste informeerimisele ja neile mõeldud kommunikatsiooni tõhustamisele.</w:t>
      </w:r>
    </w:p>
    <w:p w14:paraId="67BEE108"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u w:val="single"/>
        </w:rPr>
        <w:t>Mõju riigivalitsemisele</w:t>
      </w:r>
    </w:p>
    <w:p w14:paraId="20CBD609" w14:textId="7579D6E1" w:rsidR="00D645E2" w:rsidRPr="00C61D50" w:rsidRDefault="0015289B" w:rsidP="00A738D6">
      <w:pPr>
        <w:jc w:val="both"/>
        <w:rPr>
          <w:rFonts w:ascii="Times New Roman" w:hAnsi="Times New Roman" w:cs="Times New Roman"/>
        </w:rPr>
      </w:pPr>
      <w:r w:rsidRPr="00C61D50">
        <w:rPr>
          <w:rFonts w:ascii="Times New Roman" w:hAnsi="Times New Roman" w:cs="Times New Roman"/>
        </w:rPr>
        <w:t>Eelnõu muudatused, mis puudutavad Rahvusringhäälingu meediateenuste tehnoloogianeutraalset lähenemist, avaldavad vähesel määral mõju avaliku sektori töökoormusele ja riigieelarvele. Kuigi lahendus on oluline õiguskindluse ja -selguse loomiseks, on muudatuse mõju ulatus ja selle esinemise sagedus pigem väike</w:t>
      </w:r>
      <w:del w:id="16" w:author="Pilleriin Lindsalu - JUSTDIGI" w:date="2025-09-23T19:18:00Z" w16du:dateUtc="2025-09-23T16:18:00Z">
        <w:r w:rsidRPr="00C61D50" w:rsidDel="00FE1E06">
          <w:rPr>
            <w:rFonts w:ascii="Times New Roman" w:hAnsi="Times New Roman" w:cs="Times New Roman"/>
          </w:rPr>
          <w:delText>, sest ei puuduta suurt sihtrühma</w:delText>
        </w:r>
      </w:del>
      <w:r w:rsidRPr="00C61D50">
        <w:rPr>
          <w:rFonts w:ascii="Times New Roman" w:hAnsi="Times New Roman" w:cs="Times New Roman"/>
        </w:rPr>
        <w:t>. Ebasoovitava mõju riski muudatusega ei kaasne.</w:t>
      </w:r>
    </w:p>
    <w:p w14:paraId="46DEE0D9" w14:textId="521FB06E" w:rsidR="00D645E2" w:rsidRPr="00C61D50" w:rsidRDefault="0015289B" w:rsidP="00A738D6">
      <w:pPr>
        <w:jc w:val="both"/>
        <w:rPr>
          <w:rFonts w:ascii="Times New Roman" w:hAnsi="Times New Roman" w:cs="Times New Roman"/>
        </w:rPr>
      </w:pPr>
      <w:r w:rsidRPr="00C61D50">
        <w:rPr>
          <w:rFonts w:ascii="Times New Roman" w:hAnsi="Times New Roman" w:cs="Times New Roman"/>
        </w:rPr>
        <w:t>Erameedia heidab Rahvusringhäälingule ette erarahastusel tegutsevate veebiväljaannetega samaväärse ajakirjandusliku sisu pakkumist internetis. Eesti riigile heidab erameedia ette Rahvusringhäälingule siseturuga kokkusobimatu riigiabi andmist ehk rahastamise kaudu põhjendamatu majandusliku eelise loomist. Eesti Meediaettevõtete Liit esitas 2020. aastal Euroopa Komisjonile vastavasisulise kaebuse, milles väidetakse, et vaidlustatud tegevused ei saa olla käsitletavad avaliku teenusena ning isegi kui saaksid, siis ei ole need piisavalt selgelt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määratletud.</w:t>
      </w:r>
    </w:p>
    <w:p w14:paraId="6F64CCE8" w14:textId="4858DA2C"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Lahendus mõjutab Rahvusringhäälingu, Kultuuriministeeriumi ja Rahandusministeeriumi töökoormust ning sel võib olla </w:t>
      </w:r>
      <w:r w:rsidR="009D71E3" w:rsidRPr="00C61D50">
        <w:rPr>
          <w:rFonts w:ascii="Times New Roman" w:hAnsi="Times New Roman" w:cs="Times New Roman"/>
        </w:rPr>
        <w:t xml:space="preserve">positiivne </w:t>
      </w:r>
      <w:r w:rsidRPr="00C61D50">
        <w:rPr>
          <w:rFonts w:ascii="Times New Roman" w:hAnsi="Times New Roman" w:cs="Times New Roman"/>
        </w:rPr>
        <w:t xml:space="preserve">mõju riigieelarvele, sest vähenevad võimalikud </w:t>
      </w:r>
      <w:r w:rsidRPr="00C61D50">
        <w:rPr>
          <w:rFonts w:ascii="Times New Roman" w:hAnsi="Times New Roman" w:cs="Times New Roman"/>
        </w:rPr>
        <w:lastRenderedPageBreak/>
        <w:t>regulatiivsed vaidlused, mis võivad riigile lisakulusid tekitada. Näiteks on Euroopa Komisjon viidatud kaebuse kohta mitmel korral palunud nimetatud asutustel selgitused anda. Selgituste andmiseks tuleb teha õiguslikke analüüse ja uuringuid. Nimetatud tegevusega kaasneb töökoormus ja kulu. Muudatus aitab vähendada vaidlusi erameedia, Rahvusringhäälingu ja riigi vahel, optimeerida riigi ressursikasutust ja toetada Rahvusringhäälingu tegevuse prognoositavust.</w:t>
      </w:r>
    </w:p>
    <w:p w14:paraId="2349D526" w14:textId="252DADDF" w:rsidR="00D645E2" w:rsidRPr="00C61D50" w:rsidRDefault="0015289B" w:rsidP="00A738D6">
      <w:pPr>
        <w:jc w:val="both"/>
        <w:rPr>
          <w:rFonts w:ascii="Times New Roman" w:hAnsi="Times New Roman" w:cs="Times New Roman"/>
          <w:b/>
          <w:bCs/>
        </w:rPr>
      </w:pPr>
      <w:r w:rsidRPr="00C61D50">
        <w:rPr>
          <w:rFonts w:ascii="Times New Roman" w:hAnsi="Times New Roman" w:cs="Times New Roman"/>
          <w:b/>
          <w:bCs/>
        </w:rPr>
        <w:t>2.2.2. Uute avalike meediateenuste mõju hindamise regulatsiooni puudumine</w:t>
      </w:r>
    </w:p>
    <w:p w14:paraId="6282DB7C" w14:textId="764E3CF9" w:rsidR="00D645E2" w:rsidRPr="00C61D50" w:rsidRDefault="00E74E19" w:rsidP="00A738D6">
      <w:pPr>
        <w:jc w:val="both"/>
        <w:rPr>
          <w:rFonts w:ascii="Times New Roman" w:hAnsi="Times New Roman" w:cs="Times New Roman"/>
        </w:rPr>
      </w:pPr>
      <w:r w:rsidRPr="00C61D50">
        <w:rPr>
          <w:rFonts w:ascii="Times New Roman" w:hAnsi="Times New Roman" w:cs="Times New Roman"/>
        </w:rPr>
        <w:t>Riigiabi t</w:t>
      </w:r>
      <w:r w:rsidR="0015289B" w:rsidRPr="00C61D50">
        <w:rPr>
          <w:rFonts w:ascii="Times New Roman" w:hAnsi="Times New Roman" w:cs="Times New Roman"/>
        </w:rPr>
        <w:t>eatise kohaselt peab uute meediateenuste turuletoomisele eelnema avaliku teenuse mõju hindamine ja selleks peavad liikmesriigid kaaluma, olles enne teinud avatud konsultatsioonil põhineva hindamise, kas uued olulised audiovisuaalteenused, mida avalik-õiguslik ringhäälinguorganisatsioon kavandab, teenivad ühiskonna demokraatlikke, sotsiaalseid ja kultuurilisi vajadusi, arvestades samal ajal nende võimalikku mõju kauplemistingimustele ja konkurentsile.</w:t>
      </w:r>
    </w:p>
    <w:p w14:paraId="512B053A" w14:textId="7A810395" w:rsidR="00D645E2" w:rsidRPr="00C61D50" w:rsidRDefault="0015289B" w:rsidP="00A738D6">
      <w:pPr>
        <w:jc w:val="both"/>
        <w:rPr>
          <w:rFonts w:ascii="Times New Roman" w:hAnsi="Times New Roman" w:cs="Times New Roman"/>
        </w:rPr>
      </w:pPr>
      <w:r w:rsidRPr="00C61D50">
        <w:rPr>
          <w:rFonts w:ascii="Times New Roman" w:hAnsi="Times New Roman" w:cs="Times New Roman"/>
        </w:rPr>
        <w:t>Eelnõuga töötatakse välja avaliku teenuse mõju hindamise mehhanism ja määratakse seaduse tasandil riigi sõltumatu asutus, kelle pädevuses testi tegemine on, sest selline hindamine on objektiivne vaid juhul, kui seda teeb asutus, mis on sõltumatu avalik-õigusliku ringhäälinguorganisatsiooni juhtimisest ja erasektori huvidest ning millel on oma ülesannete täitmiseks vajalik suutlikkus ja vahendid. Kuna Eestis on Tarbijakaitse- ja Tehnilise Järelevalve Ameti</w:t>
      </w:r>
      <w:r w:rsidR="00EA1F0E" w:rsidRPr="00C61D50">
        <w:rPr>
          <w:rFonts w:ascii="Times New Roman" w:hAnsi="Times New Roman" w:cs="Times New Roman"/>
        </w:rPr>
        <w:t xml:space="preserve"> (edaspidi </w:t>
      </w:r>
      <w:r w:rsidR="00EA1F0E" w:rsidRPr="00C61D50">
        <w:rPr>
          <w:rFonts w:ascii="Times New Roman" w:hAnsi="Times New Roman" w:cs="Times New Roman"/>
          <w:i/>
          <w:iCs/>
        </w:rPr>
        <w:t>TTJA</w:t>
      </w:r>
      <w:r w:rsidR="00EA1F0E" w:rsidRPr="00C61D50">
        <w:rPr>
          <w:rFonts w:ascii="Times New Roman" w:hAnsi="Times New Roman" w:cs="Times New Roman"/>
        </w:rPr>
        <w:t>)</w:t>
      </w:r>
      <w:r w:rsidRPr="00C61D50">
        <w:rPr>
          <w:rFonts w:ascii="Times New Roman" w:hAnsi="Times New Roman" w:cs="Times New Roman"/>
        </w:rPr>
        <w:t xml:space="preserve"> kujul olemas Euroopa Komisjoni tunnustatud sõltumatu meediaregulaator, antakse see ülesanne temale.</w:t>
      </w:r>
    </w:p>
    <w:p w14:paraId="15E91933" w14:textId="77777777" w:rsidR="004D2A29" w:rsidRPr="00C61D50" w:rsidRDefault="004D2A29" w:rsidP="00A738D6">
      <w:pPr>
        <w:jc w:val="both"/>
        <w:rPr>
          <w:rFonts w:ascii="Times New Roman" w:hAnsi="Times New Roman" w:cs="Times New Roman"/>
        </w:rPr>
      </w:pPr>
      <w:r w:rsidRPr="00C61D50">
        <w:rPr>
          <w:rFonts w:ascii="Times New Roman" w:hAnsi="Times New Roman" w:cs="Times New Roman"/>
        </w:rPr>
        <w:t>R</w:t>
      </w:r>
      <w:r w:rsidR="0015289B" w:rsidRPr="00C61D50">
        <w:rPr>
          <w:rFonts w:ascii="Times New Roman" w:hAnsi="Times New Roman" w:cs="Times New Roman"/>
        </w:rPr>
        <w:t xml:space="preserve">egulatsiooni eesmärgiks on tagada, et kõik uued Rahvusringhäälingu poolt plaanitavad meediateenused, millel võib olla märkimisväärne mõju meediaturule, läbiksid mõjuhindamise protsessi enne nende käivitamist. Senini ei </w:t>
      </w:r>
      <w:r w:rsidR="00EE430A" w:rsidRPr="00C61D50">
        <w:rPr>
          <w:rFonts w:ascii="Times New Roman" w:hAnsi="Times New Roman" w:cs="Times New Roman"/>
        </w:rPr>
        <w:t xml:space="preserve">ole </w:t>
      </w:r>
      <w:r w:rsidR="0015289B" w:rsidRPr="00C61D50">
        <w:rPr>
          <w:rFonts w:ascii="Times New Roman" w:hAnsi="Times New Roman" w:cs="Times New Roman"/>
        </w:rPr>
        <w:t>olnud raamistikku, kuidas hinnata, milline mõju uutel teenustel võiks olla meediaturule</w:t>
      </w:r>
      <w:r w:rsidR="00EE430A" w:rsidRPr="00C61D50">
        <w:rPr>
          <w:rFonts w:ascii="Times New Roman" w:hAnsi="Times New Roman" w:cs="Times New Roman"/>
        </w:rPr>
        <w:t>,</w:t>
      </w:r>
      <w:r w:rsidR="0015289B" w:rsidRPr="00C61D50">
        <w:rPr>
          <w:rFonts w:ascii="Times New Roman" w:hAnsi="Times New Roman" w:cs="Times New Roman"/>
        </w:rPr>
        <w:t xml:space="preserve"> sh konkurentsile. Seetõttu on oluline täiendada kehtivat seadusandlust uue regulatsiooniga, et tagada ühtne ja läbipaistev hindamisprotsess.</w:t>
      </w:r>
    </w:p>
    <w:p w14:paraId="60580463" w14:textId="0E6A0FB4"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rPr>
        <w:br/>
      </w:r>
      <w:r w:rsidRPr="00C61D50">
        <w:rPr>
          <w:rFonts w:ascii="Times New Roman" w:hAnsi="Times New Roman" w:cs="Times New Roman"/>
          <w:u w:val="single"/>
        </w:rPr>
        <w:t>Majanduslik mõju</w:t>
      </w:r>
    </w:p>
    <w:p w14:paraId="2BAD3CFB" w14:textId="13D796B2"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Eelnõu muudatustest, mis puudutavad uute avalike meediateenuste mõju hindamise regulatsiooni, on mõjutatud meediaettevõtted ning kultuuri- ja loomesektor. Mõju ulatus ja esinemise sagedus sihtrühmale on tõenäoliselt pigem väike, sest regulatsioon puudutab </w:t>
      </w:r>
      <w:r w:rsidR="006A44C1" w:rsidRPr="00C61D50">
        <w:rPr>
          <w:rFonts w:ascii="Times New Roman" w:hAnsi="Times New Roman" w:cs="Times New Roman"/>
        </w:rPr>
        <w:t xml:space="preserve">ainult uusi meediateenuseid ja olemasolevate meediateenuste tehnoloogilisi edasiarendusi, millel on märkimisväärne mõju meediaturule. </w:t>
      </w:r>
      <w:r w:rsidRPr="00C61D50">
        <w:rPr>
          <w:rFonts w:ascii="Times New Roman" w:hAnsi="Times New Roman" w:cs="Times New Roman"/>
        </w:rPr>
        <w:t xml:space="preserve">Seetõttu pole teada, kas mõju võiks esineda kord viie, kümne või kahekümne aasta jooksul. Positiivne mõju kultuuri- ja loomesektorile on aga selgelt nähtav, kuna </w:t>
      </w:r>
      <w:r w:rsidR="004D2A29" w:rsidRPr="00C61D50">
        <w:rPr>
          <w:rFonts w:ascii="Times New Roman" w:hAnsi="Times New Roman" w:cs="Times New Roman"/>
        </w:rPr>
        <w:t>R</w:t>
      </w:r>
      <w:r w:rsidRPr="00C61D50">
        <w:rPr>
          <w:rFonts w:ascii="Times New Roman" w:hAnsi="Times New Roman" w:cs="Times New Roman"/>
        </w:rPr>
        <w:t xml:space="preserve">ahvusringhäälingu tegevus toetab sektori arengut. Samuti on muudatuste mõju positiivne meediaettevõtetele, sest muudatuse eesmärk on vältida konkurentsimoonutuste teket, tagades, et Rahvusringhääling ei too turule põhjendamatult uusi teenuseid, mis võiksid erasektorit kahjustada. Kultuuri- ja loomesektori esindusorganisatsioone on üle 12 ning nendes tegutseb umbkaudu 6000 liiget. Eesti Meediaettevõtete Liidu kodulehel esitatud info kohaselt on neil 1. </w:t>
      </w:r>
      <w:r w:rsidR="00E74E19" w:rsidRPr="00C61D50">
        <w:rPr>
          <w:rFonts w:ascii="Times New Roman" w:hAnsi="Times New Roman" w:cs="Times New Roman"/>
        </w:rPr>
        <w:t>juuni</w:t>
      </w:r>
      <w:r w:rsidRPr="00C61D50">
        <w:rPr>
          <w:rFonts w:ascii="Times New Roman" w:hAnsi="Times New Roman" w:cs="Times New Roman"/>
        </w:rPr>
        <w:t xml:space="preserve"> 202</w:t>
      </w:r>
      <w:r w:rsidR="00E74E19" w:rsidRPr="00C61D50">
        <w:rPr>
          <w:rFonts w:ascii="Times New Roman" w:hAnsi="Times New Roman" w:cs="Times New Roman"/>
        </w:rPr>
        <w:t>5</w:t>
      </w:r>
      <w:r w:rsidRPr="00C61D50">
        <w:rPr>
          <w:rFonts w:ascii="Times New Roman" w:hAnsi="Times New Roman" w:cs="Times New Roman"/>
        </w:rPr>
        <w:t xml:space="preserve">. aasta seisuga liikmeid </w:t>
      </w:r>
      <w:r w:rsidR="003F712A" w:rsidRPr="00C61D50">
        <w:rPr>
          <w:rFonts w:ascii="Times New Roman" w:hAnsi="Times New Roman" w:cs="Times New Roman"/>
        </w:rPr>
        <w:t>20</w:t>
      </w:r>
      <w:r w:rsidRPr="00C61D50">
        <w:rPr>
          <w:rFonts w:ascii="Times New Roman" w:hAnsi="Times New Roman" w:cs="Times New Roman"/>
        </w:rPr>
        <w:t>.</w:t>
      </w:r>
    </w:p>
    <w:p w14:paraId="30093C0E" w14:textId="1C0455DB" w:rsidR="00D645E2" w:rsidRPr="00C61D50" w:rsidRDefault="0015289B" w:rsidP="00A738D6">
      <w:pPr>
        <w:jc w:val="both"/>
        <w:rPr>
          <w:rFonts w:ascii="Times New Roman" w:hAnsi="Times New Roman" w:cs="Times New Roman"/>
        </w:rPr>
      </w:pPr>
      <w:r w:rsidRPr="00C61D50">
        <w:rPr>
          <w:rFonts w:ascii="Times New Roman" w:hAnsi="Times New Roman" w:cs="Times New Roman"/>
        </w:rPr>
        <w:lastRenderedPageBreak/>
        <w:t xml:space="preserve">Muudatusest on mõjutatud erameediaettevõtted konkurentsi kaudu. Lahendus võib mõjutada konkurentsi sel määral, et ka erakapitalil tegutsevatel meediateenuste osutajatel võib olla huvi pakkuda </w:t>
      </w:r>
      <w:r w:rsidR="00DA3C77" w:rsidRPr="00C61D50">
        <w:rPr>
          <w:rFonts w:ascii="Times New Roman" w:hAnsi="Times New Roman" w:cs="Times New Roman"/>
        </w:rPr>
        <w:t>Rahvusringhäälingu</w:t>
      </w:r>
      <w:r w:rsidRPr="00C61D50">
        <w:rPr>
          <w:rFonts w:ascii="Times New Roman" w:hAnsi="Times New Roman" w:cs="Times New Roman"/>
        </w:rPr>
        <w:t xml:space="preserve"> plaanitava teenusega sarnast teenust. Kuigi lahendus ei piira erameedia teenusepakkujate tegevust, võib uue meediateenuse mõju hindamise tulemus mingil määral mõjutada erasektori toote või teenuse nõudlust ja pakkumist.</w:t>
      </w:r>
    </w:p>
    <w:p w14:paraId="6D51BAE0"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Kuna uute meediateenuste mõju tuleb muudatuste kohaselt hinnata, siis kaasneb lahendusega rahaline kulu Rahvusringhäälingule, kuid seda ühe erandiga. Kui uue meediateenuse mõju hindamise taotluse teeb mõni teine regulatsioonile vastav meediateenuse osutaja ning mõju hindamise otsuse alusel meediateenus meediaturu toimimist ei kahjusta, katab mõju hindamise kulu taotlejast meediateenuse osutaja. Mõju hindamisega seotud kulu hõlmab analüüsi läbiviimiseks kasutatud tellitud teenuse maksumust. Rahalised kulud sõltuvad eelkõige teenusest endast, määratud hindamismeetodist ja teenuse analüüsi keerukusest.</w:t>
      </w:r>
    </w:p>
    <w:p w14:paraId="737B22C0" w14:textId="4AFC869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Muudatused võivad mõjutada tööturu olukorda, kuna </w:t>
      </w:r>
      <w:r w:rsidR="00DA3C77" w:rsidRPr="00C61D50">
        <w:rPr>
          <w:rFonts w:ascii="Times New Roman" w:hAnsi="Times New Roman" w:cs="Times New Roman"/>
        </w:rPr>
        <w:t>Rahvusringhäälingu</w:t>
      </w:r>
      <w:r w:rsidRPr="00C61D50">
        <w:rPr>
          <w:rFonts w:ascii="Times New Roman" w:hAnsi="Times New Roman" w:cs="Times New Roman"/>
        </w:rPr>
        <w:t xml:space="preserve"> teenuste arendamine võib luua uusi töökohti loomesektoris. Näiteks või</w:t>
      </w:r>
      <w:r w:rsidR="00B77DAB" w:rsidRPr="00C61D50">
        <w:rPr>
          <w:rFonts w:ascii="Times New Roman" w:hAnsi="Times New Roman" w:cs="Times New Roman"/>
        </w:rPr>
        <w:t>b</w:t>
      </w:r>
      <w:r w:rsidRPr="00C61D50">
        <w:rPr>
          <w:rFonts w:ascii="Times New Roman" w:hAnsi="Times New Roman" w:cs="Times New Roman"/>
        </w:rPr>
        <w:t xml:space="preserve"> uu</w:t>
      </w:r>
      <w:r w:rsidR="00B77DAB" w:rsidRPr="00C61D50">
        <w:rPr>
          <w:rFonts w:ascii="Times New Roman" w:hAnsi="Times New Roman" w:cs="Times New Roman"/>
        </w:rPr>
        <w:t>t</w:t>
      </w:r>
      <w:r w:rsidRPr="00C61D50">
        <w:rPr>
          <w:rFonts w:ascii="Times New Roman" w:hAnsi="Times New Roman" w:cs="Times New Roman"/>
        </w:rPr>
        <w:t xml:space="preserve">e </w:t>
      </w:r>
      <w:r w:rsidR="002F1426" w:rsidRPr="00C61D50">
        <w:rPr>
          <w:rFonts w:ascii="Times New Roman" w:hAnsi="Times New Roman" w:cs="Times New Roman"/>
        </w:rPr>
        <w:t>meediateenus</w:t>
      </w:r>
      <w:r w:rsidR="00B77DAB" w:rsidRPr="00C61D50">
        <w:rPr>
          <w:rFonts w:ascii="Times New Roman" w:hAnsi="Times New Roman" w:cs="Times New Roman"/>
        </w:rPr>
        <w:t>te loomiseks ja osutamiseks</w:t>
      </w:r>
      <w:r w:rsidR="002F1426" w:rsidRPr="00C61D50">
        <w:rPr>
          <w:rFonts w:ascii="Times New Roman" w:hAnsi="Times New Roman" w:cs="Times New Roman"/>
        </w:rPr>
        <w:t xml:space="preserve"> </w:t>
      </w:r>
      <w:r w:rsidRPr="00C61D50">
        <w:rPr>
          <w:rFonts w:ascii="Times New Roman" w:hAnsi="Times New Roman" w:cs="Times New Roman"/>
        </w:rPr>
        <w:t>vaja</w:t>
      </w:r>
      <w:r w:rsidR="00B77DAB" w:rsidRPr="00C61D50">
        <w:rPr>
          <w:rFonts w:ascii="Times New Roman" w:hAnsi="Times New Roman" w:cs="Times New Roman"/>
        </w:rPr>
        <w:t xml:space="preserve"> minna </w:t>
      </w:r>
      <w:r w:rsidRPr="00C61D50">
        <w:rPr>
          <w:rFonts w:ascii="Times New Roman" w:hAnsi="Times New Roman" w:cs="Times New Roman"/>
        </w:rPr>
        <w:t>täiendavaid töötajaid (näitlejad, režissöörid, tootmismeeskond, tehnikud jne). Samuti võib muu</w:t>
      </w:r>
      <w:r w:rsidR="00210B7F" w:rsidRPr="00C61D50">
        <w:rPr>
          <w:rFonts w:ascii="Times New Roman" w:hAnsi="Times New Roman" w:cs="Times New Roman"/>
        </w:rPr>
        <w:t>datus</w:t>
      </w:r>
      <w:r w:rsidRPr="00C61D50">
        <w:rPr>
          <w:rFonts w:ascii="Times New Roman" w:hAnsi="Times New Roman" w:cs="Times New Roman"/>
        </w:rPr>
        <w:t xml:space="preserve"> suurendada vajadust </w:t>
      </w:r>
      <w:r w:rsidR="00B77DAB" w:rsidRPr="00C61D50">
        <w:rPr>
          <w:rFonts w:ascii="Times New Roman" w:hAnsi="Times New Roman" w:cs="Times New Roman"/>
        </w:rPr>
        <w:t xml:space="preserve">tellida </w:t>
      </w:r>
      <w:r w:rsidRPr="00C61D50">
        <w:rPr>
          <w:rFonts w:ascii="Times New Roman" w:hAnsi="Times New Roman" w:cs="Times New Roman"/>
        </w:rPr>
        <w:t>spetsiifilis</w:t>
      </w:r>
      <w:r w:rsidR="00B77DAB" w:rsidRPr="00C61D50">
        <w:rPr>
          <w:rFonts w:ascii="Times New Roman" w:hAnsi="Times New Roman" w:cs="Times New Roman"/>
        </w:rPr>
        <w:t>i</w:t>
      </w:r>
      <w:r w:rsidRPr="00C61D50">
        <w:rPr>
          <w:rFonts w:ascii="Times New Roman" w:hAnsi="Times New Roman" w:cs="Times New Roman"/>
        </w:rPr>
        <w:t xml:space="preserve"> teenus</w:t>
      </w:r>
      <w:r w:rsidR="00B77DAB" w:rsidRPr="00C61D50">
        <w:rPr>
          <w:rFonts w:ascii="Times New Roman" w:hAnsi="Times New Roman" w:cs="Times New Roman"/>
        </w:rPr>
        <w:t>eid</w:t>
      </w:r>
      <w:r w:rsidRPr="00C61D50">
        <w:rPr>
          <w:rFonts w:ascii="Times New Roman" w:hAnsi="Times New Roman" w:cs="Times New Roman"/>
        </w:rPr>
        <w:t xml:space="preserve"> (nt tehnilised teenused, sisu tootmine j</w:t>
      </w:r>
      <w:r w:rsidR="00B77DAB" w:rsidRPr="00C61D50">
        <w:rPr>
          <w:rFonts w:ascii="Times New Roman" w:hAnsi="Times New Roman" w:cs="Times New Roman"/>
        </w:rPr>
        <w:t>ms</w:t>
      </w:r>
      <w:r w:rsidRPr="00C61D50">
        <w:rPr>
          <w:rFonts w:ascii="Times New Roman" w:hAnsi="Times New Roman" w:cs="Times New Roman"/>
        </w:rPr>
        <w:t xml:space="preserve">) </w:t>
      </w:r>
      <w:r w:rsidR="00B77DAB" w:rsidRPr="00C61D50">
        <w:rPr>
          <w:rFonts w:ascii="Times New Roman" w:hAnsi="Times New Roman" w:cs="Times New Roman"/>
        </w:rPr>
        <w:t xml:space="preserve">erasektorist. </w:t>
      </w:r>
    </w:p>
    <w:p w14:paraId="55F117DC" w14:textId="47543A08" w:rsidR="00D645E2" w:rsidRPr="00C61D50" w:rsidRDefault="00920DC7" w:rsidP="00A738D6">
      <w:pPr>
        <w:jc w:val="both"/>
        <w:rPr>
          <w:rFonts w:ascii="Times New Roman" w:hAnsi="Times New Roman" w:cs="Times New Roman"/>
        </w:rPr>
      </w:pPr>
      <w:r w:rsidRPr="00C61D50">
        <w:rPr>
          <w:rFonts w:ascii="Times New Roman" w:hAnsi="Times New Roman" w:cs="Times New Roman"/>
        </w:rPr>
        <w:t xml:space="preserve">Iga uus teenus, millega Rahvusringhääling turule tuleb, mõjutab potentsiaalselt ka kultuuri- ja loomesektorit. </w:t>
      </w:r>
      <w:r w:rsidR="0015289B" w:rsidRPr="00C61D50">
        <w:rPr>
          <w:rFonts w:ascii="Times New Roman" w:hAnsi="Times New Roman" w:cs="Times New Roman"/>
        </w:rPr>
        <w:t>Muudatus mõjutab positiivselt näiteks järgmiste organisatsioonide liikme</w:t>
      </w:r>
      <w:r w:rsidR="00DA3C77" w:rsidRPr="00C61D50">
        <w:rPr>
          <w:rFonts w:ascii="Times New Roman" w:hAnsi="Times New Roman" w:cs="Times New Roman"/>
        </w:rPr>
        <w:t>i</w:t>
      </w:r>
      <w:r w:rsidR="0015289B" w:rsidRPr="00C61D50">
        <w:rPr>
          <w:rFonts w:ascii="Times New Roman" w:hAnsi="Times New Roman" w:cs="Times New Roman"/>
        </w:rPr>
        <w:t>d: Eesti Autorite Ühing, Eesti Esitajate Liit, Eesti Fonogrammitootjate Ühing, Eesti Audiovisuaalautorite Liit, Eesti Näitlejate Liit ja Eesti Filmi Esmasalvestuse Tootjate Ühing. Rahvusringhäälingu ülesanne on luua ja pakkuda kõigile ühiskonnarühmadele informatsioonilist, hariduslikku ja meelelahutuslikku meediasisu. Tellides uut toodangut, populariseerides eri kultuurivaldkondi ja olles kultuuri arengut toetav platvorm, pakub Rahvusringhääling avalikku teenust ja loob avalikku väärtust, millel on oluline mõju kogu kultuuri- ja loomesektorile. Näiteks toodab Rah</w:t>
      </w:r>
      <w:r w:rsidR="00DA3C77" w:rsidRPr="00C61D50">
        <w:rPr>
          <w:rFonts w:ascii="Times New Roman" w:hAnsi="Times New Roman" w:cs="Times New Roman"/>
        </w:rPr>
        <w:t>v</w:t>
      </w:r>
      <w:r w:rsidR="0015289B" w:rsidRPr="00C61D50">
        <w:rPr>
          <w:rFonts w:ascii="Times New Roman" w:hAnsi="Times New Roman" w:cs="Times New Roman"/>
        </w:rPr>
        <w:t xml:space="preserve">usringhääling kvaliteetseid kodumaiseid draamasarju, </w:t>
      </w:r>
      <w:r w:rsidR="00B77DAB" w:rsidRPr="00C61D50">
        <w:rPr>
          <w:rFonts w:ascii="Times New Roman" w:hAnsi="Times New Roman" w:cs="Times New Roman"/>
        </w:rPr>
        <w:t xml:space="preserve">mille tootmises </w:t>
      </w:r>
      <w:r w:rsidR="0015289B" w:rsidRPr="00C61D50">
        <w:rPr>
          <w:rFonts w:ascii="Times New Roman" w:hAnsi="Times New Roman" w:cs="Times New Roman"/>
        </w:rPr>
        <w:t>saavad tööd autorid, näitlejad ja paljud teised loomesektori töötajad. Salvestades ja edastades laiale avalikkusele etendusi ja kontserte, propageerib Rahvusringhääling etenduskunste ning loob võimalusi interpreetidele ja autoritele autoritasu maksmiseks. Regulatsiooni loomisega tagatakse konkurentsimoonutust välistavate teenus</w:t>
      </w:r>
      <w:r w:rsidR="00B77DAB" w:rsidRPr="00C61D50">
        <w:rPr>
          <w:rFonts w:ascii="Times New Roman" w:hAnsi="Times New Roman" w:cs="Times New Roman"/>
        </w:rPr>
        <w:t>t</w:t>
      </w:r>
      <w:r w:rsidR="0015289B" w:rsidRPr="00C61D50">
        <w:rPr>
          <w:rFonts w:ascii="Times New Roman" w:hAnsi="Times New Roman" w:cs="Times New Roman"/>
        </w:rPr>
        <w:t>e pakkumine</w:t>
      </w:r>
      <w:r w:rsidR="00B77DAB" w:rsidRPr="00C61D50">
        <w:rPr>
          <w:rFonts w:ascii="Times New Roman" w:hAnsi="Times New Roman" w:cs="Times New Roman"/>
        </w:rPr>
        <w:t>. U</w:t>
      </w:r>
      <w:r w:rsidR="0015289B" w:rsidRPr="00C61D50">
        <w:rPr>
          <w:rFonts w:ascii="Times New Roman" w:hAnsi="Times New Roman" w:cs="Times New Roman"/>
        </w:rPr>
        <w:t>ute teenuste turule tuleku</w:t>
      </w:r>
      <w:r w:rsidR="00B77DAB" w:rsidRPr="00C61D50">
        <w:rPr>
          <w:rFonts w:ascii="Times New Roman" w:hAnsi="Times New Roman" w:cs="Times New Roman"/>
        </w:rPr>
        <w:t>l on oodatavalt positiivne</w:t>
      </w:r>
      <w:r w:rsidR="0015289B" w:rsidRPr="00C61D50">
        <w:rPr>
          <w:rFonts w:ascii="Times New Roman" w:hAnsi="Times New Roman" w:cs="Times New Roman"/>
        </w:rPr>
        <w:t xml:space="preserve"> mõju kultuuri- ja loomesektori konkurentsile, </w:t>
      </w:r>
      <w:r w:rsidR="00B77DAB" w:rsidRPr="00C61D50">
        <w:rPr>
          <w:rFonts w:ascii="Times New Roman" w:hAnsi="Times New Roman" w:cs="Times New Roman"/>
        </w:rPr>
        <w:t xml:space="preserve">loovisikute </w:t>
      </w:r>
      <w:r w:rsidR="0015289B" w:rsidRPr="00C61D50">
        <w:rPr>
          <w:rFonts w:ascii="Times New Roman" w:hAnsi="Times New Roman" w:cs="Times New Roman"/>
        </w:rPr>
        <w:t>sissetulekutele ning uute tulijate turule pääsemisele.</w:t>
      </w:r>
    </w:p>
    <w:p w14:paraId="1D2D335B" w14:textId="2A9E913E" w:rsidR="00D645E2" w:rsidRPr="00C61D50" w:rsidRDefault="0015289B" w:rsidP="00A738D6">
      <w:pPr>
        <w:jc w:val="both"/>
        <w:rPr>
          <w:rFonts w:ascii="Times New Roman" w:hAnsi="Times New Roman" w:cs="Times New Roman"/>
        </w:rPr>
      </w:pPr>
      <w:r w:rsidRPr="00C61D50">
        <w:rPr>
          <w:rFonts w:ascii="Times New Roman" w:hAnsi="Times New Roman" w:cs="Times New Roman"/>
        </w:rPr>
        <w:t>Ebasoovitava mõju kaasnemise risk erasektori meediateenuste osutajatele on samuti väike, sest muudatusega kaasneva ülesande kaudu saab vältida seda, et avalik-õiguslik meedia toob turule põhjendamatuid uusi teenuseid ning moonutab seeläbi konkurentsi ja kaubandust. Lahendus küll mõjutab meediasektori konkurentsiolukorda, kuid ei takista, piira ega moonuta konkurentsi ettevõtete vahel. Uue meediateenuse mõju hindamise otsus on haldusakt, mistõttu isik, kes leiab, et haldusaktiga või haldusmenetluse käigus on rikutud tema õigusi või piiratud tema vabadusi, saab esitada vaide või kaebuse kohtusse. Võimalus läbida aus ja tõhus vaidlustus- ja kohtumenetlus loob omakorda õigusselguse ning välistab konkurentsimoonutused.</w:t>
      </w:r>
    </w:p>
    <w:p w14:paraId="6A17FB21"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lastRenderedPageBreak/>
        <w:t>Ebasoovitav mõju võib tekkida ka kultuuri- ja loomesektorile, kui hindamisprotsess on liiga aeganõudev, takistades Rahvusringhäälingu innovatsioonivõimekust. Hindamisprotsess võib vähendada Rahvusringhäälingu soovi arendada uusi teenuseid, mis omakorda võib pidurdada kultuuri- ja loomesektori elujõulisust, kuna uued teenused loovad uusi võimalusi loomeinimestele ja turule.</w:t>
      </w:r>
    </w:p>
    <w:p w14:paraId="350A0F5C" w14:textId="49863B0E"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Kui Rahvusringhääling investeerib uute teenuste arendamisse ja tootmisse, võib see avaldada positiivset mõju ka piirkondlikele majandustele. Näiteks võib </w:t>
      </w:r>
      <w:r w:rsidR="00FB3F0E" w:rsidRPr="00C61D50">
        <w:rPr>
          <w:rFonts w:ascii="Times New Roman" w:hAnsi="Times New Roman" w:cs="Times New Roman"/>
        </w:rPr>
        <w:t xml:space="preserve">uute meediateenuste arendamine ja pakkumine </w:t>
      </w:r>
      <w:r w:rsidRPr="00C61D50">
        <w:rPr>
          <w:rFonts w:ascii="Times New Roman" w:hAnsi="Times New Roman" w:cs="Times New Roman"/>
        </w:rPr>
        <w:t xml:space="preserve">suurendada kohalike teenusepakkujate (tootmisettevõtted, </w:t>
      </w:r>
      <w:r w:rsidR="00FB3F0E" w:rsidRPr="00C61D50">
        <w:rPr>
          <w:rFonts w:ascii="Times New Roman" w:hAnsi="Times New Roman" w:cs="Times New Roman"/>
        </w:rPr>
        <w:t xml:space="preserve">tarkvaraarendajad, </w:t>
      </w:r>
      <w:r w:rsidRPr="00C61D50">
        <w:rPr>
          <w:rFonts w:ascii="Times New Roman" w:hAnsi="Times New Roman" w:cs="Times New Roman"/>
        </w:rPr>
        <w:t>ürituste korraldajad</w:t>
      </w:r>
      <w:r w:rsidR="00B77DAB" w:rsidRPr="00C61D50">
        <w:rPr>
          <w:rFonts w:ascii="Times New Roman" w:hAnsi="Times New Roman" w:cs="Times New Roman"/>
        </w:rPr>
        <w:t xml:space="preserve"> jt</w:t>
      </w:r>
      <w:r w:rsidRPr="00C61D50">
        <w:rPr>
          <w:rFonts w:ascii="Times New Roman" w:hAnsi="Times New Roman" w:cs="Times New Roman"/>
        </w:rPr>
        <w:t>) nõudlust, luues piirkondlikku majandustegevust. Samuti võib see suurendada kohalike töökohtade arvu ja üldiselt parandada piirkondlikku majanduskliimat.</w:t>
      </w:r>
    </w:p>
    <w:p w14:paraId="5DFC0540"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rPr>
        <w:br/>
      </w:r>
      <w:r w:rsidRPr="00C61D50">
        <w:rPr>
          <w:rFonts w:ascii="Times New Roman" w:hAnsi="Times New Roman" w:cs="Times New Roman"/>
          <w:u w:val="single"/>
        </w:rPr>
        <w:t>Sotsiaalne mõju</w:t>
      </w:r>
    </w:p>
    <w:p w14:paraId="2862575F" w14:textId="7D4DCF18"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Eelnõu muudatused, mis puudutavad uue meediateenuse mõju hindamise regulatsiooni, avaldavad mõju Eesti elanikele (Statistikaameti andmetel elas 1. jaanuari 2025. aasta seisuga Eestis </w:t>
      </w:r>
      <w:r w:rsidR="00920DC7" w:rsidRPr="00C61D50">
        <w:rPr>
          <w:rFonts w:ascii="Times New Roman" w:hAnsi="Times New Roman" w:cs="Times New Roman"/>
        </w:rPr>
        <w:t xml:space="preserve">1 369 995 </w:t>
      </w:r>
      <w:r w:rsidRPr="00C61D50">
        <w:rPr>
          <w:rFonts w:ascii="Times New Roman" w:hAnsi="Times New Roman" w:cs="Times New Roman"/>
        </w:rPr>
        <w:t xml:space="preserve">inimest). Eesti elanikkonda puudutab lahendus võimaliku tööhõive </w:t>
      </w:r>
      <w:r w:rsidR="00463CAD" w:rsidRPr="00C61D50">
        <w:rPr>
          <w:rFonts w:ascii="Times New Roman" w:hAnsi="Times New Roman" w:cs="Times New Roman"/>
        </w:rPr>
        <w:t xml:space="preserve">kaudu </w:t>
      </w:r>
      <w:r w:rsidRPr="00C61D50">
        <w:rPr>
          <w:rFonts w:ascii="Times New Roman" w:hAnsi="Times New Roman" w:cs="Times New Roman"/>
        </w:rPr>
        <w:t xml:space="preserve">ning Eesti elanikkond on ka Rahvusringhäälingu teenuste tarbijatena sihtrühm ja neid puudutab uute meediateenuste mõju hindamise tulemus. Uue meediateenuse mõju hindamise regulatsiooni sotsiaalne mõju on seotud peamiselt ühiskonna, kultuuri ja demokraatia arenguga, kuna see puudutab meediatoodangu ja meediatarbimise kultuuri, samuti meedia juurdepääsetavuse ja kvaliteedi tagamist. Mõju ulatus ja esinemise sagedus on tõenäoliselt pigem väike, sest regulatsioon puudutab </w:t>
      </w:r>
      <w:r w:rsidR="00033DA6" w:rsidRPr="00C61D50">
        <w:rPr>
          <w:rFonts w:ascii="Times New Roman" w:hAnsi="Times New Roman" w:cs="Times New Roman"/>
        </w:rPr>
        <w:t xml:space="preserve">ainult </w:t>
      </w:r>
      <w:r w:rsidRPr="00C61D50">
        <w:rPr>
          <w:rFonts w:ascii="Times New Roman" w:hAnsi="Times New Roman" w:cs="Times New Roman"/>
        </w:rPr>
        <w:t xml:space="preserve">uusi meediateenuseid </w:t>
      </w:r>
      <w:r w:rsidR="00033DA6" w:rsidRPr="00C61D50">
        <w:rPr>
          <w:rFonts w:ascii="Times New Roman" w:hAnsi="Times New Roman" w:cs="Times New Roman"/>
        </w:rPr>
        <w:t>ja olemasolevate meediateenuste tehnoloogilisi edasiarendusi, millel on märkimisväärne mõju meediaturule</w:t>
      </w:r>
      <w:r w:rsidRPr="00C61D50">
        <w:rPr>
          <w:rFonts w:ascii="Times New Roman" w:hAnsi="Times New Roman" w:cs="Times New Roman"/>
        </w:rPr>
        <w:t>. Seetõttu pole ka teada, kas mõju võiks esineda kord viie, kümne või kahekümne aasta jooksul.</w:t>
      </w:r>
    </w:p>
    <w:p w14:paraId="5FBE994C" w14:textId="2DBF02AD" w:rsidR="00D645E2" w:rsidRPr="00C61D50" w:rsidRDefault="0015289B" w:rsidP="00A738D6">
      <w:pPr>
        <w:jc w:val="both"/>
        <w:rPr>
          <w:rFonts w:ascii="Times New Roman" w:hAnsi="Times New Roman" w:cs="Times New Roman"/>
        </w:rPr>
      </w:pPr>
      <w:r w:rsidRPr="00C61D50">
        <w:rPr>
          <w:rFonts w:ascii="Times New Roman" w:hAnsi="Times New Roman" w:cs="Times New Roman"/>
        </w:rPr>
        <w:t>Uued meediateenused, eriti kui need on seotud avalik-õigusliku meediaga, pakuvad ühiskonnale mitmekesist teavet, meelelahutust ja haridust. Regulatsioon tagab, et uued teenused, mida Rahvusringhääling turule toob, vastavad ühiskonna demokraatlikele</w:t>
      </w:r>
      <w:r w:rsidR="00B77DAB" w:rsidRPr="00C61D50">
        <w:rPr>
          <w:rFonts w:ascii="Times New Roman" w:hAnsi="Times New Roman" w:cs="Times New Roman"/>
        </w:rPr>
        <w:t>, kultuurilistele</w:t>
      </w:r>
      <w:r w:rsidRPr="00C61D50">
        <w:rPr>
          <w:rFonts w:ascii="Times New Roman" w:hAnsi="Times New Roman" w:cs="Times New Roman"/>
        </w:rPr>
        <w:t xml:space="preserve"> ja sotsiaalsetele vajadustele. See võib suurendada kodanike usaldust avaliku meedia vastu, kuna hindamise regulatsioon tagab, et teenused ei moonuta konkurentsi ega ole majanduslikult põhjendamatud. Usaldus meediavaldkonna vastu on oluline, et säilitada demokraatlikud väärtused ja tagada meedia vabadus.</w:t>
      </w:r>
    </w:p>
    <w:p w14:paraId="2E0BE4E2" w14:textId="4330AED1" w:rsidR="00D645E2" w:rsidRPr="00C61D50" w:rsidRDefault="0015289B" w:rsidP="00A738D6">
      <w:pPr>
        <w:jc w:val="both"/>
        <w:rPr>
          <w:rFonts w:ascii="Times New Roman" w:hAnsi="Times New Roman" w:cs="Times New Roman"/>
        </w:rPr>
      </w:pPr>
      <w:r w:rsidRPr="00C61D50">
        <w:rPr>
          <w:rFonts w:ascii="Times New Roman" w:hAnsi="Times New Roman" w:cs="Times New Roman"/>
        </w:rPr>
        <w:t>Kuna Rahvusringhääling toodab kvaliteetset kodumaist sisu (näiteks filmid, sarjad, muusika), on uute meediateenuste turule toomine positiivne mõju kultuuri- ja loomesektorile. See aitab tagada, et kultuuri- ja loomeinimesed saavad jätkuvalt töötada, teenida ja arendada oma oskusi. Regulatsioon aitab tagada, et kultuuriliste teenuste pakkumine on tasakaalus ja kvaliteetne, olles kooskõlas avaliku teenuse eesmärkidega. Kultuuriliselt mitmekesiste teenuste pakkumine aitab hoida elujõulist loomesektorit, pakkudes laiemat meediatarbimist ja soodustades loovust.</w:t>
      </w:r>
    </w:p>
    <w:p w14:paraId="195877A3"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Regulatsioon tagab, et uued meediateenused pakuvad tarbijatele rohkem valikuvõimalusi, samas kui sotsiaalses plaanis toob see kaasa tasakaalu meediatarbimise maastikul. Kui hindamine toimub </w:t>
      </w:r>
      <w:r w:rsidRPr="00C61D50">
        <w:rPr>
          <w:rFonts w:ascii="Times New Roman" w:hAnsi="Times New Roman" w:cs="Times New Roman"/>
        </w:rPr>
        <w:lastRenderedPageBreak/>
        <w:t>vastutustundlikult, siis tagatakse, et teenused vastavad tarbijate ootustele, ei moonuta turgu ega põhjusta teenuste kvaliteedi langust.</w:t>
      </w:r>
    </w:p>
    <w:p w14:paraId="71F27144"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Regulatsiooni kohaselt hakkab uute avalike meediateenuste mõju hindama TTJA. Lahendusel võib olla mõju tööturule, kui TTJA arvates on ülesande täitmiseks vaja tööle võtta uusi täis- või osakoormusega ametnikke. Mõju tööturule esineb ka sellisel juhul, kui lepitakse kokku, et TTJA tellib mõju hindamise teenusena erasektorilt.</w:t>
      </w:r>
    </w:p>
    <w:p w14:paraId="7CF041B9"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Ebasoovitava mõju risk võib kaasneda vähesel määral Eesti elanike heaolule juhul, kui uute meediateenuste mõju hindamise protsess hakkab takistama avalik-õigusliku meedia innovatsiooni, esiteks protsessi ajalise kestuse ja kalliduse tõttu ning teiseks selle kaudu, et hindamine võib vähendada Rahvusringhäälingu initsiatiivi uute meediateenuste väljatöötamisel. Teised meediaettevõtted võivad pakutavad ideed või lahendused nii-öelda kaaperdada ning ka seetõttu võib meediateenuste areng ja kvaliteet pidurduda. Võib juhtuda, et mõju hindamise ajal avaldab mõni erameediaettevõte ise soovi Rahvusringhäälingu kavandatav uus meediateenus turule tuua ja Rahvusringhäälingule asjakohast luba ei anta. Samas võib hiljem selguda, et eraettevõte teenust siiski pakkuma ei hakka, ning avalikkus jääb uuenduslikust lahendusest ilma.</w:t>
      </w:r>
    </w:p>
    <w:p w14:paraId="28165882"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rPr>
        <w:br/>
      </w:r>
      <w:r w:rsidRPr="00C61D50">
        <w:rPr>
          <w:rFonts w:ascii="Times New Roman" w:hAnsi="Times New Roman" w:cs="Times New Roman"/>
          <w:u w:val="single"/>
        </w:rPr>
        <w:t>Mõju riigivalitsemisele</w:t>
      </w:r>
    </w:p>
    <w:p w14:paraId="7C4E4844" w14:textId="4273632A" w:rsidR="00D645E2" w:rsidRPr="00C61D50" w:rsidRDefault="0015289B" w:rsidP="00A738D6">
      <w:pPr>
        <w:jc w:val="both"/>
        <w:rPr>
          <w:rFonts w:ascii="Times New Roman" w:hAnsi="Times New Roman" w:cs="Times New Roman"/>
        </w:rPr>
      </w:pPr>
      <w:r w:rsidRPr="00C61D50">
        <w:rPr>
          <w:rFonts w:ascii="Times New Roman" w:hAnsi="Times New Roman" w:cs="Times New Roman"/>
        </w:rPr>
        <w:t>Eelnõu muudatustest, mis puudutavad uute avalike meediateenuste mõju hindamise regulatsiooni, on mõjutatud TTJA ja Kultuuriministeerium. Lahendus puudutab TTJA-d, kui uute meediateenuste mõju hindamise läbiviijat ja otsuse tegijat. Lahendus puudutab ka Kultuuriministeeriumi uute avalike meediateenuste mõju hindamise tingimuste ja metoodika väljatöötamise ja kehtestamise kaudu. Muudatuste mõju on riigivalitsemisele pigem väike, kuna see puudutab piiratud hulka ametiasutusi ja ametnikke ning ei nõua täiendavaid ressursse igal aastal. Suurim potentsiaalne kulu on seotud mõju hindamise nö testi tellimisega, kuid ka see on mõõdukas ja seotud uute teenuste arendamise sagedusega.</w:t>
      </w:r>
    </w:p>
    <w:p w14:paraId="62375F1F" w14:textId="70DE4DA1" w:rsidR="00D645E2" w:rsidRPr="00C61D50" w:rsidRDefault="0015289B" w:rsidP="00A738D6">
      <w:pPr>
        <w:jc w:val="both"/>
        <w:rPr>
          <w:rFonts w:ascii="Times New Roman" w:hAnsi="Times New Roman" w:cs="Times New Roman"/>
        </w:rPr>
      </w:pPr>
      <w:r w:rsidRPr="00C61D50">
        <w:rPr>
          <w:rFonts w:ascii="Times New Roman" w:hAnsi="Times New Roman" w:cs="Times New Roman"/>
        </w:rPr>
        <w:t>TTJA-</w:t>
      </w:r>
      <w:proofErr w:type="spellStart"/>
      <w:r w:rsidRPr="00C61D50">
        <w:rPr>
          <w:rFonts w:ascii="Times New Roman" w:hAnsi="Times New Roman" w:cs="Times New Roman"/>
        </w:rPr>
        <w:t>le</w:t>
      </w:r>
      <w:proofErr w:type="spellEnd"/>
      <w:r w:rsidRPr="00C61D50">
        <w:rPr>
          <w:rFonts w:ascii="Times New Roman" w:hAnsi="Times New Roman" w:cs="Times New Roman"/>
        </w:rPr>
        <w:t xml:space="preserve"> tähendab see töökoormuse suurenemist, sealhulgas ajakulu ja tööjõukulu suurenemist, mille ulatus sõltub uute meediateenuste turule toomise sagedusest. Kulude suurus oleneb pigem sellest, kas TTJA viib hindamise läbi ise või tellib selle erasektorist. Mõju hindamisega seotud kulu hõlmab analüüsi läbiviimiseks kasutatud tellitud teenuse maksumust ja seda kulu TTJA ise ei kanna. Mõju ulatus ja esinemise sagedus on pigem väike, kuna regulatsioon puudutab</w:t>
      </w:r>
      <w:r w:rsidR="00ED7257" w:rsidRPr="00C61D50">
        <w:rPr>
          <w:rFonts w:ascii="Times New Roman" w:hAnsi="Times New Roman" w:cs="Times New Roman"/>
        </w:rPr>
        <w:t xml:space="preserve"> ainult uusi meediateenuseid ja olemasolevate meediateenuste tehnoloogilisi edasiarendusi, millel on märkimisväärne mõju meediaturule.</w:t>
      </w:r>
      <w:r w:rsidRPr="00C61D50">
        <w:rPr>
          <w:rFonts w:ascii="Times New Roman" w:hAnsi="Times New Roman" w:cs="Times New Roman"/>
        </w:rPr>
        <w:t xml:space="preserve"> Pole tõenäoline, et selle ülesande täitmiseks on vaja luua uus ametikoht, kuna teenuste hindamise vajadus võib tekkida harva (nt kord viie, kümne või kahekümne aasta jooksul). Samuti võib mõju avalduda TTJA ametnike koormuse ajutises suurenemises seoses hindamismetoodika ja rakendusakti väljatöötamisega.</w:t>
      </w:r>
    </w:p>
    <w:p w14:paraId="01492360" w14:textId="47F532DB" w:rsidR="00D645E2" w:rsidRPr="00C61D50" w:rsidRDefault="0015289B" w:rsidP="00A738D6">
      <w:pPr>
        <w:jc w:val="both"/>
        <w:rPr>
          <w:rFonts w:ascii="Times New Roman" w:hAnsi="Times New Roman" w:cs="Times New Roman"/>
        </w:rPr>
      </w:pPr>
      <w:r w:rsidRPr="00C61D50">
        <w:rPr>
          <w:rFonts w:ascii="Times New Roman" w:hAnsi="Times New Roman" w:cs="Times New Roman"/>
        </w:rPr>
        <w:t>Regulatsiooni kohaselt kaetakse mõju hindamise kulu üldjuhul Rahvusringhäälingu eelarvest. Kuna Rahvusringhäälingu rahastamine toimub edaspidi</w:t>
      </w:r>
      <w:r w:rsidR="00ED7257" w:rsidRPr="00C61D50">
        <w:rPr>
          <w:rFonts w:ascii="Times New Roman" w:hAnsi="Times New Roman" w:cs="Times New Roman"/>
        </w:rPr>
        <w:t xml:space="preserve"> raamlepingu alusel</w:t>
      </w:r>
      <w:r w:rsidRPr="00C61D50">
        <w:rPr>
          <w:rFonts w:ascii="Times New Roman" w:hAnsi="Times New Roman" w:cs="Times New Roman"/>
        </w:rPr>
        <w:t>, peab Rahvusringhääling oma kulutused ja uued teenused sh mõju hindamise kulu planeerima olemasoleva eelarve piires. Seetõttu otsene mõju riigieelarvele puudub.</w:t>
      </w:r>
    </w:p>
    <w:p w14:paraId="6DDEB7B2"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lastRenderedPageBreak/>
        <w:t>Lahendus puudutab ka Kultuuriministeeriumi, sest muudatuste kohaselt nimetatakse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üldised mõju hindamise kriteeriumid ja detailsemad tingimused ning metoodika kehtestatakse valdkonna eest vastutava ministri määrusega. Asjaomase õigusakti väljatöötamisega, sealhulgas hindamismetoodika väljatöötamisega kaasneb mõju valitsusasutuste ülesannetele. Seetõttu esineb mõju töökorraldusele ja ametnike koormusele, kuid selle mõju ulatus ja esinemise sagedus on väike.</w:t>
      </w:r>
    </w:p>
    <w:p w14:paraId="143A0CBF" w14:textId="0EDC6689"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Ebasoovitav mõju võib tekkida juhul, kui regulatsioon osutub praktikas keerukaks või ebatõhusaks ning hindajatel on seda raske rakendada. Selle vältimiseks tuleb välja töötada selged ja teostatavad juhised ning teha koostööd </w:t>
      </w:r>
      <w:r w:rsidR="00DE5738" w:rsidRPr="00C61D50">
        <w:rPr>
          <w:rFonts w:ascii="Times New Roman" w:hAnsi="Times New Roman" w:cs="Times New Roman"/>
        </w:rPr>
        <w:t>puudutatud osapoolte vahel</w:t>
      </w:r>
      <w:r w:rsidRPr="00C61D50">
        <w:rPr>
          <w:rFonts w:ascii="Times New Roman" w:hAnsi="Times New Roman" w:cs="Times New Roman"/>
        </w:rPr>
        <w:t>. Risk on väike, kuna regulatsiooni ettevalmistajad teevad kaasamise kaudu tööd, et leida kõige optimaalsem lahendus.</w:t>
      </w:r>
    </w:p>
    <w:p w14:paraId="1207BBC1"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rPr>
        <w:br/>
      </w:r>
      <w:r w:rsidRPr="00C61D50">
        <w:rPr>
          <w:rFonts w:ascii="Times New Roman" w:hAnsi="Times New Roman" w:cs="Times New Roman"/>
          <w:u w:val="single"/>
        </w:rPr>
        <w:t>Kultuuriline mõju</w:t>
      </w:r>
    </w:p>
    <w:p w14:paraId="4DBA8FB6" w14:textId="33B5FE1D" w:rsidR="00D645E2" w:rsidRPr="00C61D50" w:rsidRDefault="0015289B" w:rsidP="00A738D6">
      <w:pPr>
        <w:jc w:val="both"/>
        <w:rPr>
          <w:rFonts w:ascii="Times New Roman" w:hAnsi="Times New Roman" w:cs="Times New Roman"/>
        </w:rPr>
      </w:pPr>
      <w:r w:rsidRPr="00C61D50">
        <w:rPr>
          <w:rFonts w:ascii="Times New Roman" w:hAnsi="Times New Roman" w:cs="Times New Roman"/>
        </w:rPr>
        <w:t>Eelnõu muudatused, mis puudutavad uue meediateenuse mõju hindamise regulatsiooni, avaldavad mõju Eesti elanikele (Statistikaameti andmetel elas 1. jaanuari 2025. aasta seisuga Eestis 1 36</w:t>
      </w:r>
      <w:r w:rsidR="00DE5738" w:rsidRPr="00C61D50">
        <w:rPr>
          <w:rFonts w:ascii="Times New Roman" w:hAnsi="Times New Roman" w:cs="Times New Roman"/>
        </w:rPr>
        <w:t>9</w:t>
      </w:r>
      <w:r w:rsidRPr="00C61D50">
        <w:rPr>
          <w:rFonts w:ascii="Times New Roman" w:hAnsi="Times New Roman" w:cs="Times New Roman"/>
        </w:rPr>
        <w:t xml:space="preserve"> </w:t>
      </w:r>
      <w:r w:rsidR="00DE5738" w:rsidRPr="00C61D50">
        <w:rPr>
          <w:rFonts w:ascii="Times New Roman" w:hAnsi="Times New Roman" w:cs="Times New Roman"/>
        </w:rPr>
        <w:t>995</w:t>
      </w:r>
      <w:r w:rsidRPr="00C61D50">
        <w:rPr>
          <w:rFonts w:ascii="Times New Roman" w:hAnsi="Times New Roman" w:cs="Times New Roman"/>
        </w:rPr>
        <w:t xml:space="preserve"> inimest). Uute meediateenuste regulatsioon mõjutab otseselt kultuurivaldkonda, kuna Rahvusringhäälingu ülesanne on lisaks informatiivsele ja hariduslikule rollile ka Eesti kultuuripärandi edendamine ja levitamine. Uued meediateenused võivad pakkuda platvormi Eesti kultuuri ja loomesisu laiemale levikule, toetades kohalikke autoreid, näitlejaid, muusikuid ja teisi loomeinimesi. Mõju ulatus ja esinemise sagedus on ilmselt väike, sest pole teada, kas mõju esineb kord viie, kümne või kahekümne aasta jooksul.</w:t>
      </w:r>
    </w:p>
    <w:p w14:paraId="09282697"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Meediateenused, mida Rahvusringhääling pakub, peavad teenima muu hulgas kultuurilisi vajadusi. Lahendus mõjutab ka Rahvusringhäälingu pakutavate teenuste tarbijaid, kuna uue meediateenuse mõju hindamise tulemus võib piirata meediateenuste arengut ja uuenduslike lahenduste abil info kättesaadavust, esiteks protsessi ajalise kestuse ja kalliduse tõttu ning teiseks selle kaudu, et hindamine võib vähendada Rahvusringhäälingu initsiatiivi uute meediateenuste väljatöötamisel.</w:t>
      </w:r>
    </w:p>
    <w:p w14:paraId="645D30CA"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Kultuuriline mõju on tihedalt seotud meedia ja ajakirjandusega. Uute meediateenuste regulatsioon võib mõjutada ajakirjanduse mitmekesisust ja sõltumatust. Näiteks võib hindamise protsess mõjutada Rahvusringhäälingu võimet kiiresti ja paindlikult reageerida uudisvoogudele, säilitades samal ajal kõrge kvaliteedi ja kriitilise analüüsi. See omakorda mõjutab avalikku arutelu ja kultuurilist identiteeti, kuna ajakirjandus mängib olulist rolli ühiskonna informeerimisel ning kultuurilise ja demokraatliku arengu toetamisel. Samuti võivad uued teenused pakkuda platvormi erinevate vaatenurkade ja sisude levitamiseks, mis rikastab kultuurilist mitmekesisust, kuid liiga keeruline regulatsioon võib piirata innovatsiooni ja avaliku huvi äratamist.</w:t>
      </w:r>
    </w:p>
    <w:p w14:paraId="43534138" w14:textId="62FBEDF0" w:rsidR="00D77B56" w:rsidRPr="00C61D50" w:rsidRDefault="0015289B" w:rsidP="00A738D6">
      <w:pPr>
        <w:jc w:val="both"/>
        <w:rPr>
          <w:rFonts w:ascii="Times New Roman" w:hAnsi="Times New Roman" w:cs="Times New Roman"/>
        </w:rPr>
      </w:pPr>
      <w:r w:rsidRPr="00C61D50">
        <w:rPr>
          <w:rFonts w:ascii="Times New Roman" w:hAnsi="Times New Roman" w:cs="Times New Roman"/>
        </w:rPr>
        <w:t>Samas võib tekkida ka ebasoovitav kultuuriline mõju juhul, kui regulatsioon piirab Rahvusringhäälingu võimekust uute kultuuri</w:t>
      </w:r>
      <w:r w:rsidR="009027CD" w:rsidRPr="00C61D50">
        <w:rPr>
          <w:rFonts w:ascii="Times New Roman" w:hAnsi="Times New Roman" w:cs="Times New Roman"/>
        </w:rPr>
        <w:t>- ning haridus</w:t>
      </w:r>
      <w:r w:rsidRPr="00C61D50">
        <w:rPr>
          <w:rFonts w:ascii="Times New Roman" w:hAnsi="Times New Roman" w:cs="Times New Roman"/>
        </w:rPr>
        <w:t xml:space="preserve">projektide algatamisel. Kui meediateenuste mõju hindamise protsess osutub liiga ajamahukaks või kulukaks, võib </w:t>
      </w:r>
      <w:r w:rsidR="00DE5738" w:rsidRPr="00C61D50">
        <w:rPr>
          <w:rFonts w:ascii="Times New Roman" w:hAnsi="Times New Roman" w:cs="Times New Roman"/>
        </w:rPr>
        <w:t>Rahvusringhäälingu</w:t>
      </w:r>
      <w:r w:rsidRPr="00C61D50">
        <w:rPr>
          <w:rFonts w:ascii="Times New Roman" w:hAnsi="Times New Roman" w:cs="Times New Roman"/>
        </w:rPr>
        <w:t xml:space="preserve"> innovatsioon kultuurivaldkonnas pidurduda. Seetõttu on oluline, et regulatsioon oleks paindlik ja ei takistaks </w:t>
      </w:r>
      <w:r w:rsidR="00DE5738" w:rsidRPr="00C61D50">
        <w:rPr>
          <w:rFonts w:ascii="Times New Roman" w:hAnsi="Times New Roman" w:cs="Times New Roman"/>
        </w:rPr>
        <w:t>Rahvusringhäälingul</w:t>
      </w:r>
      <w:r w:rsidRPr="00C61D50">
        <w:rPr>
          <w:rFonts w:ascii="Times New Roman" w:hAnsi="Times New Roman" w:cs="Times New Roman"/>
        </w:rPr>
        <w:t xml:space="preserve"> täita oma kultuurilise mitmekesisuse edendamise rolli.</w:t>
      </w:r>
    </w:p>
    <w:p w14:paraId="5368C665" w14:textId="6F2A42D8" w:rsidR="00D645E2" w:rsidRPr="00C61D50" w:rsidRDefault="0015289B" w:rsidP="00A738D6">
      <w:pPr>
        <w:jc w:val="both"/>
        <w:rPr>
          <w:rFonts w:ascii="Times New Roman" w:hAnsi="Times New Roman" w:cs="Times New Roman"/>
          <w:b/>
          <w:bCs/>
        </w:rPr>
      </w:pPr>
      <w:r w:rsidRPr="00C61D50">
        <w:rPr>
          <w:rFonts w:ascii="Times New Roman" w:hAnsi="Times New Roman" w:cs="Times New Roman"/>
          <w:b/>
          <w:bCs/>
        </w:rPr>
        <w:lastRenderedPageBreak/>
        <w:t>2.2.3. Finantseerimine</w:t>
      </w:r>
    </w:p>
    <w:p w14:paraId="6417CCF2" w14:textId="50853865" w:rsidR="00AD1FBB" w:rsidRPr="00C61D50" w:rsidRDefault="00AD1FBB" w:rsidP="00A738D6">
      <w:pPr>
        <w:jc w:val="both"/>
        <w:rPr>
          <w:rStyle w:val="Tugev"/>
          <w:rFonts w:ascii="Times New Roman" w:hAnsi="Times New Roman" w:cs="Times New Roman"/>
        </w:rPr>
      </w:pPr>
      <w:r w:rsidRPr="00C61D50">
        <w:rPr>
          <w:rFonts w:ascii="Times New Roman" w:hAnsi="Times New Roman" w:cs="Times New Roman"/>
        </w:rPr>
        <w:t xml:space="preserve">Kehtiv avalik-õigusliku ringhäälingu rahastamismudel ei vasta Euroopa meediavabaduse määruse põhimõtetele, ei taga Rahvusringhäälingu sõltumatust, prognoositavust ega seosta toetuse suurust </w:t>
      </w:r>
      <w:r w:rsidR="00A706F2" w:rsidRPr="00C61D50">
        <w:rPr>
          <w:rFonts w:ascii="Times New Roman" w:hAnsi="Times New Roman" w:cs="Times New Roman"/>
        </w:rPr>
        <w:t>ERHS-ist</w:t>
      </w:r>
      <w:r w:rsidRPr="00C61D50">
        <w:rPr>
          <w:rFonts w:ascii="Times New Roman" w:hAnsi="Times New Roman" w:cs="Times New Roman"/>
        </w:rPr>
        <w:t xml:space="preserve"> tulenevate ülesannete ja arengukava eesmärkidega. Rahvusringhäälingu rahastus sõltub iga-aastasest poliitilisest otsustusprotsessist. ERHS ei sisalda rahastamise kujunemise aluseid ega välista võimalust avaldada Rahvusringhäälingule eelarve kaudu survet.</w:t>
      </w:r>
    </w:p>
    <w:p w14:paraId="2CC469B5" w14:textId="1869F407" w:rsidR="00AD1FBB" w:rsidRPr="00C61D50" w:rsidRDefault="00AD1FBB" w:rsidP="00A738D6">
      <w:pPr>
        <w:jc w:val="both"/>
        <w:rPr>
          <w:rFonts w:ascii="Times New Roman" w:hAnsi="Times New Roman" w:cs="Times New Roman"/>
        </w:rPr>
      </w:pPr>
      <w:r w:rsidRPr="00C61D50">
        <w:rPr>
          <w:rFonts w:ascii="Times New Roman" w:hAnsi="Times New Roman" w:cs="Times New Roman"/>
        </w:rPr>
        <w:t>Eelnõuga viiakse Rahvusringhäälingu rahastamismudel kooskõlla Euroopa meediavabaduse määruse põhimõtetega, mille kohaselt peab avalik-õigusliku ringhäälingu rahastamine olema korraldatud viisil, mis ei riiva tema usaldusväärsust ega ohusta tema sõltumatust. Rahvusringhäälingu rahastamine peab võimaldama täita seadusest tulenevaid avalikke ülesandeid ja olema pikaajaliselt prognoositav.</w:t>
      </w:r>
    </w:p>
    <w:p w14:paraId="06180F50" w14:textId="1EC8A189" w:rsidR="00AD1FBB" w:rsidRPr="00C61D50" w:rsidRDefault="00AD1FBB" w:rsidP="00A738D6">
      <w:pPr>
        <w:jc w:val="both"/>
        <w:rPr>
          <w:rFonts w:ascii="Times New Roman" w:hAnsi="Times New Roman" w:cs="Times New Roman"/>
        </w:rPr>
      </w:pPr>
      <w:r w:rsidRPr="00C61D50">
        <w:rPr>
          <w:rFonts w:ascii="Times New Roman" w:hAnsi="Times New Roman" w:cs="Times New Roman"/>
        </w:rPr>
        <w:t xml:space="preserve">Eelnõu loob nelja-aastase </w:t>
      </w:r>
      <w:r w:rsidRPr="00C61D50">
        <w:rPr>
          <w:rStyle w:val="Tugev"/>
          <w:rFonts w:ascii="Times New Roman" w:hAnsi="Times New Roman" w:cs="Times New Roman"/>
          <w:b w:val="0"/>
          <w:bCs w:val="0"/>
        </w:rPr>
        <w:t>raamlepingu</w:t>
      </w:r>
      <w:r w:rsidRPr="00C61D50">
        <w:rPr>
          <w:rFonts w:ascii="Times New Roman" w:hAnsi="Times New Roman" w:cs="Times New Roman"/>
        </w:rPr>
        <w:t xml:space="preserve"> põhimõttel toimiva rahastuskorra, milles määratakse iga-aastased toetussummad arvestatuna makromajanduslike prognooside ja seadusest tulenevate kohustustega. Raamleping vähendab oluliselt täitevvõimu rolli Rahvusringhäälingu iga-aastases eelarveotsuses ning võimaldab Rahvusringhäälingul seada ja ellu viia arengukavas seatud eesmärke. </w:t>
      </w:r>
    </w:p>
    <w:p w14:paraId="5469F19B" w14:textId="10645D88" w:rsidR="00DE5738" w:rsidRPr="00C61D50" w:rsidRDefault="00AD1FBB" w:rsidP="00A738D6">
      <w:pPr>
        <w:jc w:val="both"/>
        <w:rPr>
          <w:rFonts w:ascii="Times New Roman" w:hAnsi="Times New Roman" w:cs="Times New Roman"/>
        </w:rPr>
      </w:pPr>
      <w:r w:rsidRPr="00C61D50">
        <w:rPr>
          <w:rFonts w:ascii="Times New Roman" w:hAnsi="Times New Roman" w:cs="Times New Roman"/>
        </w:rPr>
        <w:t>Regulatsioon</w:t>
      </w:r>
      <w:r w:rsidR="00630ACE">
        <w:rPr>
          <w:rFonts w:ascii="Times New Roman" w:hAnsi="Times New Roman" w:cs="Times New Roman"/>
        </w:rPr>
        <w:t>i</w:t>
      </w:r>
      <w:r w:rsidRPr="00C61D50">
        <w:rPr>
          <w:rFonts w:ascii="Times New Roman" w:hAnsi="Times New Roman" w:cs="Times New Roman"/>
        </w:rPr>
        <w:t xml:space="preserve"> eesmärk on tagada Rahvusringhäälingu sõltumatu</w:t>
      </w:r>
      <w:r w:rsidR="009027CD" w:rsidRPr="00C61D50">
        <w:rPr>
          <w:rFonts w:ascii="Times New Roman" w:hAnsi="Times New Roman" w:cs="Times New Roman"/>
        </w:rPr>
        <w:t xml:space="preserve">, </w:t>
      </w:r>
      <w:r w:rsidR="00950883" w:rsidRPr="00C61D50">
        <w:rPr>
          <w:rFonts w:ascii="Times New Roman" w:hAnsi="Times New Roman" w:cs="Times New Roman"/>
        </w:rPr>
        <w:t xml:space="preserve">piisav, kestlik, </w:t>
      </w:r>
      <w:r w:rsidR="009027CD" w:rsidRPr="00C61D50">
        <w:rPr>
          <w:rFonts w:ascii="Times New Roman" w:hAnsi="Times New Roman" w:cs="Times New Roman"/>
        </w:rPr>
        <w:t>prognoositav</w:t>
      </w:r>
      <w:r w:rsidRPr="00C61D50">
        <w:rPr>
          <w:rFonts w:ascii="Times New Roman" w:hAnsi="Times New Roman" w:cs="Times New Roman"/>
        </w:rPr>
        <w:t xml:space="preserve"> ja läbipaistev rahastamine, mis ei sõltu valitsuse või ministeeriumi eelarvelistest prioriteetidest ning</w:t>
      </w:r>
      <w:r w:rsidR="00FF5DC8" w:rsidRPr="00C61D50">
        <w:rPr>
          <w:rFonts w:ascii="Times New Roman" w:hAnsi="Times New Roman" w:cs="Times New Roman"/>
        </w:rPr>
        <w:t xml:space="preserve"> on kooskõlas</w:t>
      </w:r>
      <w:r w:rsidRPr="00C61D50">
        <w:rPr>
          <w:rFonts w:ascii="Times New Roman" w:hAnsi="Times New Roman" w:cs="Times New Roman"/>
        </w:rPr>
        <w:t xml:space="preserve"> </w:t>
      </w:r>
      <w:r w:rsidR="00FF5DC8" w:rsidRPr="00C61D50">
        <w:rPr>
          <w:rFonts w:ascii="Times New Roman" w:hAnsi="Times New Roman" w:cs="Times New Roman"/>
          <w:lang w:eastAsia="en-GB"/>
        </w:rPr>
        <w:t xml:space="preserve">Euroopa meediavabaduse määruse artikli 5 lõikega 3. </w:t>
      </w:r>
      <w:r w:rsidR="00DE5738" w:rsidRPr="00C61D50">
        <w:rPr>
          <w:rFonts w:ascii="Times New Roman" w:hAnsi="Times New Roman" w:cs="Times New Roman"/>
        </w:rPr>
        <w:t>Esimene raamleping sõlmitakse hiljemalt 2026. aasta 30. septembriks ning see hakkab kehtima alates 2028. aastast.</w:t>
      </w:r>
    </w:p>
    <w:p w14:paraId="3FC0C403" w14:textId="6B926F0F" w:rsidR="00FF5DC8" w:rsidRPr="00C61D50" w:rsidRDefault="00A706F2" w:rsidP="00A738D6">
      <w:pPr>
        <w:jc w:val="both"/>
        <w:rPr>
          <w:rFonts w:ascii="Times New Roman" w:hAnsi="Times New Roman" w:cs="Times New Roman"/>
        </w:rPr>
      </w:pPr>
      <w:r w:rsidRPr="00C61D50">
        <w:rPr>
          <w:rFonts w:ascii="Times New Roman" w:hAnsi="Times New Roman" w:cs="Times New Roman"/>
        </w:rPr>
        <w:t>Muudatuste p</w:t>
      </w:r>
      <w:r w:rsidR="00FF5DC8" w:rsidRPr="00C61D50">
        <w:rPr>
          <w:rFonts w:ascii="Times New Roman" w:hAnsi="Times New Roman" w:cs="Times New Roman"/>
        </w:rPr>
        <w:t>eamine sihtrühm on</w:t>
      </w:r>
      <w:r w:rsidR="00FF5DC8" w:rsidRPr="00C61D50">
        <w:rPr>
          <w:rStyle w:val="Tugev"/>
          <w:rFonts w:ascii="Times New Roman" w:hAnsi="Times New Roman" w:cs="Times New Roman"/>
          <w:b w:val="0"/>
          <w:bCs w:val="0"/>
        </w:rPr>
        <w:t xml:space="preserve"> Rahvusringhääling</w:t>
      </w:r>
      <w:r w:rsidR="00FF5DC8" w:rsidRPr="00C61D50">
        <w:rPr>
          <w:rFonts w:ascii="Times New Roman" w:hAnsi="Times New Roman" w:cs="Times New Roman"/>
        </w:rPr>
        <w:t xml:space="preserve"> kui avalik-õiguslik juriidiline isik, kelle rahastamise alused ja -mehhanismid muutuvad. Oluline sihtrühm on ka </w:t>
      </w:r>
      <w:r w:rsidR="00FF5DC8" w:rsidRPr="00C61D50">
        <w:rPr>
          <w:rStyle w:val="Tugev"/>
          <w:rFonts w:ascii="Times New Roman" w:hAnsi="Times New Roman" w:cs="Times New Roman"/>
          <w:b w:val="0"/>
          <w:bCs w:val="0"/>
        </w:rPr>
        <w:t>Eesti avalikkus</w:t>
      </w:r>
      <w:r w:rsidR="00FF5DC8" w:rsidRPr="00C61D50">
        <w:rPr>
          <w:rFonts w:ascii="Times New Roman" w:hAnsi="Times New Roman" w:cs="Times New Roman"/>
        </w:rPr>
        <w:t xml:space="preserve">, kuna </w:t>
      </w:r>
      <w:r w:rsidR="003F712A" w:rsidRPr="00C61D50">
        <w:rPr>
          <w:rFonts w:ascii="Times New Roman" w:hAnsi="Times New Roman" w:cs="Times New Roman"/>
        </w:rPr>
        <w:t xml:space="preserve">Rahvusringhäälingut </w:t>
      </w:r>
      <w:r w:rsidR="00FF5DC8" w:rsidRPr="00C61D50">
        <w:rPr>
          <w:rFonts w:ascii="Times New Roman" w:hAnsi="Times New Roman" w:cs="Times New Roman"/>
        </w:rPr>
        <w:t xml:space="preserve">rahastatakse riigieelarvest ehk maksumaksja </w:t>
      </w:r>
      <w:r w:rsidR="003F712A" w:rsidRPr="00C61D50">
        <w:rPr>
          <w:rFonts w:ascii="Times New Roman" w:hAnsi="Times New Roman" w:cs="Times New Roman"/>
        </w:rPr>
        <w:t>rahast</w:t>
      </w:r>
      <w:r w:rsidR="00FF5DC8" w:rsidRPr="00C61D50">
        <w:rPr>
          <w:rFonts w:ascii="Times New Roman" w:hAnsi="Times New Roman" w:cs="Times New Roman"/>
        </w:rPr>
        <w:t xml:space="preserve">. Muudatused mõjutavad seega avalikku huvi, sh </w:t>
      </w:r>
      <w:r w:rsidR="003F712A" w:rsidRPr="00C61D50">
        <w:rPr>
          <w:rFonts w:ascii="Times New Roman" w:hAnsi="Times New Roman" w:cs="Times New Roman"/>
        </w:rPr>
        <w:t>Rahvusringhäälingu</w:t>
      </w:r>
      <w:r w:rsidR="00FF5DC8" w:rsidRPr="00C61D50">
        <w:rPr>
          <w:rFonts w:ascii="Times New Roman" w:hAnsi="Times New Roman" w:cs="Times New Roman"/>
        </w:rPr>
        <w:t xml:space="preserve"> sõltumatust, läbipaistvust ja võimekust pakkuda ühiskonnale olulist </w:t>
      </w:r>
      <w:r w:rsidR="009027CD" w:rsidRPr="00C61D50">
        <w:rPr>
          <w:rFonts w:ascii="Times New Roman" w:hAnsi="Times New Roman" w:cs="Times New Roman"/>
        </w:rPr>
        <w:t>avalikku teenust</w:t>
      </w:r>
      <w:r w:rsidR="00FF5DC8" w:rsidRPr="00C61D50">
        <w:rPr>
          <w:rFonts w:ascii="Times New Roman" w:hAnsi="Times New Roman" w:cs="Times New Roman"/>
        </w:rPr>
        <w:t>.</w:t>
      </w:r>
      <w:r w:rsidR="003F712A" w:rsidRPr="00C61D50">
        <w:rPr>
          <w:rFonts w:ascii="Times New Roman" w:hAnsi="Times New Roman" w:cs="Times New Roman"/>
        </w:rPr>
        <w:t xml:space="preserve"> </w:t>
      </w:r>
      <w:r w:rsidR="00FF5DC8" w:rsidRPr="00C61D50">
        <w:rPr>
          <w:rFonts w:ascii="Times New Roman" w:hAnsi="Times New Roman" w:cs="Times New Roman"/>
        </w:rPr>
        <w:t xml:space="preserve">Kaudne sihtrühm on </w:t>
      </w:r>
      <w:r w:rsidR="00FF5DC8" w:rsidRPr="00C61D50">
        <w:rPr>
          <w:rStyle w:val="Tugev"/>
          <w:rFonts w:ascii="Times New Roman" w:hAnsi="Times New Roman" w:cs="Times New Roman"/>
          <w:b w:val="0"/>
          <w:bCs w:val="0"/>
        </w:rPr>
        <w:t>ajakirjanduse ja meedia valdkond tervikuna</w:t>
      </w:r>
      <w:r w:rsidR="00FF5DC8" w:rsidRPr="00C61D50">
        <w:rPr>
          <w:rFonts w:ascii="Times New Roman" w:hAnsi="Times New Roman" w:cs="Times New Roman"/>
        </w:rPr>
        <w:t xml:space="preserve">, kelle jaoks </w:t>
      </w:r>
      <w:r w:rsidR="003F712A" w:rsidRPr="00C61D50">
        <w:rPr>
          <w:rFonts w:ascii="Times New Roman" w:hAnsi="Times New Roman" w:cs="Times New Roman"/>
        </w:rPr>
        <w:t>Rahvusringhäälingu</w:t>
      </w:r>
      <w:r w:rsidR="00FF5DC8" w:rsidRPr="00C61D50">
        <w:rPr>
          <w:rFonts w:ascii="Times New Roman" w:hAnsi="Times New Roman" w:cs="Times New Roman"/>
        </w:rPr>
        <w:t xml:space="preserve"> sõltumatu rahastusmudel aitab kaasa usaldusväärse meediaruumi hoidmisele</w:t>
      </w:r>
      <w:r w:rsidR="003F712A" w:rsidRPr="00C61D50">
        <w:rPr>
          <w:rFonts w:ascii="Times New Roman" w:hAnsi="Times New Roman" w:cs="Times New Roman"/>
        </w:rPr>
        <w:t>.</w:t>
      </w:r>
    </w:p>
    <w:p w14:paraId="10D292E5" w14:textId="0A4B59F3" w:rsidR="00D96664" w:rsidRPr="00C61D50" w:rsidRDefault="00D96664" w:rsidP="00A738D6">
      <w:pPr>
        <w:jc w:val="both"/>
        <w:rPr>
          <w:rFonts w:ascii="Times New Roman" w:hAnsi="Times New Roman" w:cs="Times New Roman"/>
          <w:u w:val="single"/>
        </w:rPr>
      </w:pPr>
      <w:r w:rsidRPr="00C61D50">
        <w:rPr>
          <w:rFonts w:ascii="Times New Roman" w:hAnsi="Times New Roman" w:cs="Times New Roman"/>
          <w:u w:val="single"/>
        </w:rPr>
        <w:t>Sotsiaal</w:t>
      </w:r>
      <w:r w:rsidR="00A706F2" w:rsidRPr="00C61D50">
        <w:rPr>
          <w:rFonts w:ascii="Times New Roman" w:hAnsi="Times New Roman" w:cs="Times New Roman"/>
          <w:u w:val="single"/>
        </w:rPr>
        <w:t>n</w:t>
      </w:r>
      <w:r w:rsidRPr="00C61D50">
        <w:rPr>
          <w:rFonts w:ascii="Times New Roman" w:hAnsi="Times New Roman" w:cs="Times New Roman"/>
          <w:u w:val="single"/>
        </w:rPr>
        <w:t>e mõju</w:t>
      </w:r>
    </w:p>
    <w:p w14:paraId="6C18AEB2" w14:textId="7001ACBF" w:rsidR="00D96664" w:rsidRPr="00C61D50" w:rsidRDefault="00D96664" w:rsidP="00A738D6">
      <w:pPr>
        <w:jc w:val="both"/>
        <w:rPr>
          <w:rFonts w:ascii="Times New Roman" w:hAnsi="Times New Roman" w:cs="Times New Roman"/>
        </w:rPr>
      </w:pPr>
      <w:r w:rsidRPr="00C61D50">
        <w:rPr>
          <w:rFonts w:ascii="Times New Roman" w:hAnsi="Times New Roman" w:cs="Times New Roman"/>
        </w:rPr>
        <w:t>Sotsiaalne mõju Rahvusringhäälingu rahastamismudeli muutmisel laieneb otseselt Rahvusringhäälingule kui ka laiemalt ühiskonna tasandile.</w:t>
      </w:r>
      <w:r w:rsidR="001D4A4C" w:rsidRPr="00C61D50">
        <w:rPr>
          <w:rFonts w:ascii="Times New Roman" w:hAnsi="Times New Roman" w:cs="Times New Roman"/>
        </w:rPr>
        <w:t xml:space="preserve"> </w:t>
      </w:r>
    </w:p>
    <w:p w14:paraId="780D7BCD" w14:textId="65BF2125" w:rsidR="00D96664" w:rsidRPr="00C61D50" w:rsidRDefault="00D96664" w:rsidP="00A738D6">
      <w:pPr>
        <w:jc w:val="both"/>
        <w:rPr>
          <w:rFonts w:ascii="Times New Roman" w:hAnsi="Times New Roman" w:cs="Times New Roman"/>
        </w:rPr>
      </w:pPr>
      <w:r w:rsidRPr="00C61D50">
        <w:rPr>
          <w:rFonts w:ascii="Times New Roman" w:hAnsi="Times New Roman" w:cs="Times New Roman"/>
        </w:rPr>
        <w:t xml:space="preserve">Uus rahastamismudel tagab Rahvusringhäälingu sõltumatuse ning </w:t>
      </w:r>
      <w:r w:rsidR="009027CD" w:rsidRPr="00C61D50">
        <w:rPr>
          <w:rFonts w:ascii="Times New Roman" w:hAnsi="Times New Roman" w:cs="Times New Roman"/>
        </w:rPr>
        <w:t>võimekuse</w:t>
      </w:r>
      <w:r w:rsidRPr="00C61D50">
        <w:rPr>
          <w:rFonts w:ascii="Times New Roman" w:hAnsi="Times New Roman" w:cs="Times New Roman"/>
        </w:rPr>
        <w:t>, mis omakorda aitab hoida kvaliteetset, usaldusväärset ja mitmekesist meediapilti. Samuti toetavad muudatused ühiskondlikku informeeritust ja demokraatlikku avalikku diskussiooni, vähendades poliitilist survet Rahvusringhäälingu</w:t>
      </w:r>
      <w:r w:rsidR="009027CD" w:rsidRPr="00C61D50">
        <w:rPr>
          <w:rFonts w:ascii="Times New Roman" w:hAnsi="Times New Roman" w:cs="Times New Roman"/>
        </w:rPr>
        <w:t>le</w:t>
      </w:r>
      <w:r w:rsidRPr="00C61D50">
        <w:rPr>
          <w:rFonts w:ascii="Times New Roman" w:hAnsi="Times New Roman" w:cs="Times New Roman"/>
        </w:rPr>
        <w:t>. Läbipaistev ja sõltumatu rahastamine suurendab üldsuse usaldust Rahvusringhäälingu vastu.</w:t>
      </w:r>
      <w:r w:rsidR="00A706F2" w:rsidRPr="00C61D50">
        <w:rPr>
          <w:rFonts w:ascii="Times New Roman" w:hAnsi="Times New Roman" w:cs="Times New Roman"/>
        </w:rPr>
        <w:t xml:space="preserve"> Muudatustega ebasoovitava mõju riski ei kaasne.</w:t>
      </w:r>
    </w:p>
    <w:p w14:paraId="0F6620AF" w14:textId="2409B7B0" w:rsidR="00D96664" w:rsidRPr="00C61D50" w:rsidRDefault="00D96664" w:rsidP="00A738D6">
      <w:pPr>
        <w:jc w:val="both"/>
        <w:rPr>
          <w:rFonts w:ascii="Times New Roman" w:hAnsi="Times New Roman" w:cs="Times New Roman"/>
          <w:u w:val="single"/>
        </w:rPr>
      </w:pPr>
      <w:r w:rsidRPr="00C61D50">
        <w:rPr>
          <w:rFonts w:ascii="Times New Roman" w:hAnsi="Times New Roman" w:cs="Times New Roman"/>
          <w:u w:val="single"/>
        </w:rPr>
        <w:t>Majanduslik mõju</w:t>
      </w:r>
    </w:p>
    <w:p w14:paraId="48123EB1" w14:textId="70677CE1" w:rsidR="00D96664" w:rsidRPr="00C61D50" w:rsidRDefault="00A706F2" w:rsidP="00A738D6">
      <w:pPr>
        <w:jc w:val="both"/>
        <w:rPr>
          <w:rFonts w:ascii="Times New Roman" w:hAnsi="Times New Roman" w:cs="Times New Roman"/>
          <w:bCs/>
        </w:rPr>
      </w:pPr>
      <w:r w:rsidRPr="00C61D50">
        <w:rPr>
          <w:rStyle w:val="Tugev"/>
          <w:rFonts w:ascii="Times New Roman" w:hAnsi="Times New Roman" w:cs="Times New Roman"/>
          <w:b w:val="0"/>
          <w:bCs w:val="0"/>
        </w:rPr>
        <w:lastRenderedPageBreak/>
        <w:t>M</w:t>
      </w:r>
      <w:r w:rsidR="001D4A4C" w:rsidRPr="00C61D50">
        <w:rPr>
          <w:rStyle w:val="Tugev"/>
          <w:rFonts w:ascii="Times New Roman" w:hAnsi="Times New Roman" w:cs="Times New Roman"/>
          <w:b w:val="0"/>
          <w:bCs w:val="0"/>
        </w:rPr>
        <w:t xml:space="preserve">uudatustel, mis puudutava finantseerimist on </w:t>
      </w:r>
      <w:r w:rsidR="00D96664" w:rsidRPr="00C61D50">
        <w:rPr>
          <w:rStyle w:val="Tugev"/>
          <w:rFonts w:ascii="Times New Roman" w:hAnsi="Times New Roman" w:cs="Times New Roman"/>
          <w:b w:val="0"/>
          <w:bCs w:val="0"/>
        </w:rPr>
        <w:t>majanduslik mõju kaudne</w:t>
      </w:r>
      <w:r w:rsidR="00D96664" w:rsidRPr="00C61D50">
        <w:rPr>
          <w:rFonts w:ascii="Times New Roman" w:hAnsi="Times New Roman" w:cs="Times New Roman"/>
          <w:bCs/>
        </w:rPr>
        <w:t xml:space="preserve"> </w:t>
      </w:r>
      <w:r w:rsidR="00D96664" w:rsidRPr="00C61D50">
        <w:rPr>
          <w:rFonts w:ascii="Times New Roman" w:hAnsi="Times New Roman" w:cs="Times New Roman"/>
        </w:rPr>
        <w:t xml:space="preserve">ja </w:t>
      </w:r>
      <w:r w:rsidR="00D96664" w:rsidRPr="00C61D50">
        <w:rPr>
          <w:rStyle w:val="Tugev"/>
          <w:rFonts w:ascii="Times New Roman" w:hAnsi="Times New Roman" w:cs="Times New Roman"/>
          <w:b w:val="0"/>
          <w:bCs w:val="0"/>
        </w:rPr>
        <w:t>piiratud</w:t>
      </w:r>
      <w:r w:rsidR="00D96664" w:rsidRPr="00C61D50">
        <w:rPr>
          <w:rFonts w:ascii="Times New Roman" w:hAnsi="Times New Roman" w:cs="Times New Roman"/>
        </w:rPr>
        <w:t>, kuid</w:t>
      </w:r>
      <w:r w:rsidR="00D96664" w:rsidRPr="00C61D50">
        <w:rPr>
          <w:rFonts w:ascii="Times New Roman" w:hAnsi="Times New Roman" w:cs="Times New Roman"/>
          <w:bCs/>
        </w:rPr>
        <w:t xml:space="preserve"> </w:t>
      </w:r>
      <w:r w:rsidR="001D4A4C" w:rsidRPr="00C61D50">
        <w:rPr>
          <w:rFonts w:ascii="Times New Roman" w:hAnsi="Times New Roman" w:cs="Times New Roman"/>
        </w:rPr>
        <w:t xml:space="preserve">esineb </w:t>
      </w:r>
      <w:r w:rsidR="00D96664" w:rsidRPr="00C61D50">
        <w:rPr>
          <w:rFonts w:ascii="Times New Roman" w:hAnsi="Times New Roman" w:cs="Times New Roman"/>
        </w:rPr>
        <w:t>siiski</w:t>
      </w:r>
      <w:r w:rsidR="00D96664" w:rsidRPr="00C61D50">
        <w:rPr>
          <w:rFonts w:ascii="Times New Roman" w:hAnsi="Times New Roman" w:cs="Times New Roman"/>
          <w:bCs/>
        </w:rPr>
        <w:t xml:space="preserve"> </w:t>
      </w:r>
      <w:r w:rsidR="00D96664" w:rsidRPr="00C61D50">
        <w:rPr>
          <w:rStyle w:val="Tugev"/>
          <w:rFonts w:ascii="Times New Roman" w:hAnsi="Times New Roman" w:cs="Times New Roman"/>
          <w:b w:val="0"/>
          <w:bCs w:val="0"/>
        </w:rPr>
        <w:t>teatud sihtrühmade jaoks</w:t>
      </w:r>
      <w:r w:rsidR="00D96664" w:rsidRPr="00C61D50">
        <w:rPr>
          <w:rFonts w:ascii="Times New Roman" w:hAnsi="Times New Roman" w:cs="Times New Roman"/>
          <w:bCs/>
        </w:rPr>
        <w:t>.</w:t>
      </w:r>
      <w:r w:rsidR="00172192" w:rsidRPr="00C61D50">
        <w:rPr>
          <w:rFonts w:ascii="Times New Roman" w:hAnsi="Times New Roman" w:cs="Times New Roman"/>
          <w:bCs/>
        </w:rPr>
        <w:t xml:space="preserve"> </w:t>
      </w:r>
      <w:r w:rsidR="00D96664" w:rsidRPr="00C61D50">
        <w:rPr>
          <w:rFonts w:ascii="Times New Roman" w:hAnsi="Times New Roman" w:cs="Times New Roman"/>
        </w:rPr>
        <w:t xml:space="preserve">Pikem eelarveprognoos võimaldab planeerida </w:t>
      </w:r>
      <w:r w:rsidRPr="00C61D50">
        <w:rPr>
          <w:rFonts w:ascii="Times New Roman" w:hAnsi="Times New Roman" w:cs="Times New Roman"/>
        </w:rPr>
        <w:t xml:space="preserve">näiteks </w:t>
      </w:r>
      <w:r w:rsidR="00D96664" w:rsidRPr="00C61D50">
        <w:rPr>
          <w:rFonts w:ascii="Times New Roman" w:hAnsi="Times New Roman" w:cs="Times New Roman"/>
        </w:rPr>
        <w:t>rohkem allhanketöid</w:t>
      </w:r>
      <w:r w:rsidR="001D4A4C" w:rsidRPr="00C61D50">
        <w:rPr>
          <w:rFonts w:ascii="Times New Roman" w:hAnsi="Times New Roman" w:cs="Times New Roman"/>
        </w:rPr>
        <w:t xml:space="preserve">. </w:t>
      </w:r>
      <w:r w:rsidR="009027CD" w:rsidRPr="00C61D50">
        <w:rPr>
          <w:rFonts w:ascii="Times New Roman" w:hAnsi="Times New Roman" w:cs="Times New Roman"/>
        </w:rPr>
        <w:t xml:space="preserve">Prognoositav </w:t>
      </w:r>
      <w:r w:rsidR="00D96664" w:rsidRPr="00C61D50">
        <w:rPr>
          <w:rFonts w:ascii="Times New Roman" w:hAnsi="Times New Roman" w:cs="Times New Roman"/>
        </w:rPr>
        <w:t>rahastamine võib suurendada tellimuste mahtu tootmis- ja loomevaldkonnas (film, telesaated, tehnilised teenused)</w:t>
      </w:r>
      <w:r w:rsidR="001D4A4C" w:rsidRPr="00C61D50">
        <w:rPr>
          <w:rFonts w:ascii="Times New Roman" w:hAnsi="Times New Roman" w:cs="Times New Roman"/>
        </w:rPr>
        <w:t xml:space="preserve"> ning s</w:t>
      </w:r>
      <w:r w:rsidR="00D96664" w:rsidRPr="00C61D50">
        <w:rPr>
          <w:rFonts w:ascii="Times New Roman" w:hAnsi="Times New Roman" w:cs="Times New Roman"/>
        </w:rPr>
        <w:t xml:space="preserve">ee </w:t>
      </w:r>
      <w:r w:rsidR="001D4A4C" w:rsidRPr="00C61D50">
        <w:rPr>
          <w:rFonts w:ascii="Times New Roman" w:hAnsi="Times New Roman" w:cs="Times New Roman"/>
        </w:rPr>
        <w:t xml:space="preserve"> kõik mõjutab positiivselt</w:t>
      </w:r>
      <w:r w:rsidR="00D96664" w:rsidRPr="00C61D50">
        <w:rPr>
          <w:rFonts w:ascii="Times New Roman" w:hAnsi="Times New Roman" w:cs="Times New Roman"/>
        </w:rPr>
        <w:t xml:space="preserve"> kultuuri- ja loomemajanduse arengut.</w:t>
      </w:r>
      <w:r w:rsidRPr="00C61D50">
        <w:rPr>
          <w:rFonts w:ascii="Times New Roman" w:hAnsi="Times New Roman" w:cs="Times New Roman"/>
        </w:rPr>
        <w:t xml:space="preserve"> Muudatustega ebasoovitava mõju riski ei kaasne.</w:t>
      </w:r>
    </w:p>
    <w:p w14:paraId="230FA8B1" w14:textId="05EDDA0B" w:rsidR="000B6E91" w:rsidRPr="00C61D50" w:rsidRDefault="000B6E91" w:rsidP="00A738D6">
      <w:pPr>
        <w:jc w:val="both"/>
        <w:rPr>
          <w:rFonts w:ascii="Times New Roman" w:hAnsi="Times New Roman" w:cs="Times New Roman"/>
          <w:u w:val="single"/>
        </w:rPr>
      </w:pPr>
      <w:r w:rsidRPr="00C61D50">
        <w:rPr>
          <w:rFonts w:ascii="Times New Roman" w:hAnsi="Times New Roman" w:cs="Times New Roman"/>
          <w:u w:val="single"/>
        </w:rPr>
        <w:t>Mõju riigivalitsemisele</w:t>
      </w:r>
    </w:p>
    <w:p w14:paraId="7400F98A" w14:textId="2AD845EB" w:rsidR="000B6E91" w:rsidRPr="00C61D50" w:rsidRDefault="000B6E91" w:rsidP="00A738D6">
      <w:pPr>
        <w:jc w:val="both"/>
        <w:rPr>
          <w:rFonts w:ascii="Times New Roman" w:hAnsi="Times New Roman" w:cs="Times New Roman"/>
        </w:rPr>
      </w:pPr>
      <w:r w:rsidRPr="00C61D50">
        <w:rPr>
          <w:rFonts w:ascii="Times New Roman" w:hAnsi="Times New Roman" w:cs="Times New Roman"/>
        </w:rPr>
        <w:t xml:space="preserve">Muudatused mõjutavad vähesel määral Kultuuriministeeriumi ja Rahandusministeeriumi. Valitsusasutuste sihtrühm on väike ja muudatused puudutavad üksikuid ametikohti. </w:t>
      </w:r>
      <w:r w:rsidR="00172192" w:rsidRPr="00C61D50">
        <w:rPr>
          <w:rFonts w:ascii="Times New Roman" w:hAnsi="Times New Roman" w:cs="Times New Roman"/>
        </w:rPr>
        <w:t>Muudatused mõjutavad Rahvusringhäälingu sisemist korraldust, eelarvestamist, aruandlust ja planeerimist. Muudatustega ebasoovitava mõju riski ei kaasne.</w:t>
      </w:r>
    </w:p>
    <w:p w14:paraId="18CCFFE2" w14:textId="6E6A7A30" w:rsidR="00351C3D" w:rsidRPr="00C61D50" w:rsidRDefault="00351C3D" w:rsidP="00A738D6">
      <w:pPr>
        <w:jc w:val="both"/>
        <w:rPr>
          <w:rFonts w:ascii="Times New Roman" w:hAnsi="Times New Roman" w:cs="Times New Roman"/>
        </w:rPr>
      </w:pPr>
      <w:r w:rsidRPr="00C61D50">
        <w:rPr>
          <w:rStyle w:val="Tugev"/>
          <w:rFonts w:ascii="Times New Roman" w:hAnsi="Times New Roman" w:cs="Times New Roman"/>
          <w:b w:val="0"/>
          <w:bCs w:val="0"/>
        </w:rPr>
        <w:t>Rahvusringhäälingu rahastamist on seni käsitatud olemasoleva abina</w:t>
      </w:r>
      <w:r w:rsidRPr="00C61D50">
        <w:rPr>
          <w:rFonts w:ascii="Times New Roman" w:hAnsi="Times New Roman" w:cs="Times New Roman"/>
        </w:rPr>
        <w:t xml:space="preserve"> nõukogu määruse (EL) 2015/1589 artikli 1 punkti b alapunkti i tähenduses, kuna kehtiv rahastamisskeem on kehtestatud enne 10. detsembrit 1994. Kavandatavate muudatuste korral tuleb analüüsida, kas rahastamismudeli muutmine võib kaasa tuua olukorra, kus tegemist oleks uue abiga. Käesoleva eelnõuga ei muudeta abi eesmärki, rahastamisallikat ega abisaajate ringi. Rahastamismudeli muutmisega kaasnevad võimalikud riigiabi küsimused hindab Kultuuriministeerium koostöös Rahandusministeeriumiga. Kui analüüsi tulemusel selgub, et tegemist on uue abiga, tuleb kavandatavast abi andmisest teavitada Euroopa Komisjoni. Juhul kui abi ei kuulu määruse (EL) nr 651/2014 kohaldamisalasse, tuleb esitada komisjonile eraldi riigiabi loa taotlus. Kuna muudatuste rakendamine on kavandatud alates 2028. aastast, on võimalik riigiabi käsitlevad küsimused eelnevalt põhjalikult läbi </w:t>
      </w:r>
      <w:r w:rsidR="00A706F2" w:rsidRPr="00C61D50">
        <w:rPr>
          <w:rFonts w:ascii="Times New Roman" w:hAnsi="Times New Roman" w:cs="Times New Roman"/>
        </w:rPr>
        <w:t>analüüsida</w:t>
      </w:r>
      <w:r w:rsidRPr="00C61D50">
        <w:rPr>
          <w:rFonts w:ascii="Times New Roman" w:hAnsi="Times New Roman" w:cs="Times New Roman"/>
        </w:rPr>
        <w:t>. Kui tegemist ei ole olemasoleva abiga, ei tohi uut rahastamisskeemi rakendada enne, kui Euroopa Komisjon on selleks andnud loa või kui luba loetakse antuks.</w:t>
      </w:r>
    </w:p>
    <w:p w14:paraId="0B814810" w14:textId="7157EEC0" w:rsidR="00351C3D" w:rsidRPr="00C61D50" w:rsidRDefault="00351C3D" w:rsidP="00A738D6">
      <w:pPr>
        <w:jc w:val="both"/>
        <w:rPr>
          <w:rFonts w:ascii="Times New Roman" w:hAnsi="Times New Roman" w:cs="Times New Roman"/>
        </w:rPr>
      </w:pPr>
      <w:r w:rsidRPr="00C61D50">
        <w:rPr>
          <w:rFonts w:ascii="Times New Roman" w:hAnsi="Times New Roman" w:cs="Times New Roman"/>
        </w:rPr>
        <w:t>Eelnõu võib tuua kaasa täiendavaid, ent ühekordseid ülesandeid Kultuuriministeeriumile ja Rahandusministeeriumile seoses võimaliku riigiabi loa taotluse ettevalmistamise ja esitamisega. Mõju töökoormusele on väike. Muudatusel sisulist mõju riigieelarvele ei ole. Mõju riigieelarvele sõltub edaspidi kavandatava toetuse suurusest, kuid see kujuneb raamlepingu ja riigieelarvestrateegia alusel prognoositavalt ja läbipaistvalt.</w:t>
      </w:r>
    </w:p>
    <w:p w14:paraId="3320A184" w14:textId="05070616" w:rsidR="00172192" w:rsidRPr="00C61D50" w:rsidRDefault="00172192" w:rsidP="00A738D6">
      <w:pPr>
        <w:jc w:val="both"/>
        <w:rPr>
          <w:rFonts w:ascii="Times New Roman" w:hAnsi="Times New Roman" w:cs="Times New Roman"/>
        </w:rPr>
      </w:pPr>
      <w:r w:rsidRPr="00C61D50">
        <w:rPr>
          <w:rFonts w:ascii="Times New Roman" w:hAnsi="Times New Roman" w:cs="Times New Roman"/>
        </w:rPr>
        <w:t>Muudatused tugevdavad Rahvusringhäälingu strateegilist autonoomiat, suurendavad rahastuse prognoositavust ja läbipaistvust, toetavad sõltumatust ning loovad paremad eeldused seadusest tulenevate avalike ülesannete täitmiseks.</w:t>
      </w:r>
      <w:r w:rsidR="00E700C3" w:rsidRPr="00C61D50">
        <w:rPr>
          <w:rFonts w:ascii="Times New Roman" w:hAnsi="Times New Roman" w:cs="Times New Roman"/>
        </w:rPr>
        <w:t xml:space="preserve"> </w:t>
      </w:r>
      <w:r w:rsidRPr="00C61D50">
        <w:rPr>
          <w:rFonts w:ascii="Times New Roman" w:hAnsi="Times New Roman" w:cs="Times New Roman"/>
        </w:rPr>
        <w:t xml:space="preserve">Plaanitavad muudatused viivad Rahvusringhäälingu rahastamise kooskõlla Euroopa meediavabaduse määruse nõuetega, mis sätestavad, et rahastamine ei tohi mõjutada avalik-õigusliku ringhäälingu sõltumatust. Rahvusringhäälingu toimetuslik iseseisvus tugevneb, kuna rahastus ei allu vahetule täitevvõimu kaalutlusõigusele. </w:t>
      </w:r>
    </w:p>
    <w:p w14:paraId="35970E9E" w14:textId="3F389F23" w:rsidR="00BD7BDE" w:rsidRPr="00C61D50" w:rsidRDefault="00BD7BDE" w:rsidP="00A738D6">
      <w:pPr>
        <w:jc w:val="both"/>
        <w:rPr>
          <w:rFonts w:ascii="Times New Roman" w:hAnsi="Times New Roman" w:cs="Times New Roman"/>
        </w:rPr>
      </w:pPr>
      <w:r w:rsidRPr="00C61D50">
        <w:rPr>
          <w:rFonts w:ascii="Times New Roman" w:hAnsi="Times New Roman" w:cs="Times New Roman"/>
        </w:rPr>
        <w:t xml:space="preserve">Muudatuste mõju on oluline sellest aspektist, et alates augustist 2025 tuleb Eestil rakendada Euroopa meediavabaduse määrust, mille artikke 5 kohustab liikmesriike tagama, et avalik-õiguslike meediateenuse osutajate rahastamismenetlused oleksid läbipaistvad, objektiivsed ning põhineksid eelnevalt kehtestatud kriteeriumidel. </w:t>
      </w:r>
    </w:p>
    <w:p w14:paraId="3A455684" w14:textId="77777777" w:rsidR="00BD7BDE" w:rsidRPr="00C61D50" w:rsidRDefault="00BD7BDE" w:rsidP="00A738D6">
      <w:pPr>
        <w:jc w:val="both"/>
        <w:rPr>
          <w:rFonts w:ascii="Times New Roman" w:hAnsi="Times New Roman" w:cs="Times New Roman"/>
        </w:rPr>
      </w:pPr>
      <w:r w:rsidRPr="00C61D50">
        <w:rPr>
          <w:rFonts w:ascii="Times New Roman" w:hAnsi="Times New Roman" w:cs="Times New Roman"/>
        </w:rPr>
        <w:lastRenderedPageBreak/>
        <w:t xml:space="preserve">Määruse nõuete eesmärgipärane kohaldamata jätmine võib viia </w:t>
      </w:r>
      <w:r w:rsidRPr="00C61D50">
        <w:rPr>
          <w:rStyle w:val="Tugev"/>
          <w:rFonts w:ascii="Times New Roman" w:hAnsi="Times New Roman" w:cs="Times New Roman"/>
          <w:b w:val="0"/>
          <w:bCs w:val="0"/>
        </w:rPr>
        <w:t>Euroopa Komisjoni rikkumismenetluseni</w:t>
      </w:r>
      <w:r w:rsidRPr="00C61D50">
        <w:rPr>
          <w:rFonts w:ascii="Times New Roman" w:hAnsi="Times New Roman" w:cs="Times New Roman"/>
          <w:bCs/>
        </w:rPr>
        <w:t>.</w:t>
      </w:r>
      <w:r w:rsidRPr="00C61D50">
        <w:rPr>
          <w:rFonts w:ascii="Times New Roman" w:hAnsi="Times New Roman" w:cs="Times New Roman"/>
        </w:rPr>
        <w:t xml:space="preserve"> Selline menetlus toob </w:t>
      </w:r>
      <w:r w:rsidRPr="00C61D50">
        <w:rPr>
          <w:rStyle w:val="Tugev"/>
          <w:rFonts w:ascii="Times New Roman" w:hAnsi="Times New Roman" w:cs="Times New Roman"/>
          <w:b w:val="0"/>
          <w:bCs w:val="0"/>
        </w:rPr>
        <w:t>kaasa täiendava töökoormuse keskvalitsusele</w:t>
      </w:r>
      <w:r w:rsidRPr="00C61D50">
        <w:rPr>
          <w:rFonts w:ascii="Times New Roman" w:hAnsi="Times New Roman" w:cs="Times New Roman"/>
          <w:bCs/>
        </w:rPr>
        <w:t>,</w:t>
      </w:r>
      <w:r w:rsidRPr="00C61D50">
        <w:rPr>
          <w:rFonts w:ascii="Times New Roman" w:hAnsi="Times New Roman" w:cs="Times New Roman"/>
        </w:rPr>
        <w:t xml:space="preserve"> eelkõige Kultuuriministeeriumile, Rahandusministeeriumile ja Välisministeeriumile, kes vastutavad Euroopa Liidu õiguse täitmise eest ning peavad rikkumismenetluses tegema koostööd Euroopa Komisjoniga ja koostama vastavad selgitused ja dokumendid.</w:t>
      </w:r>
    </w:p>
    <w:p w14:paraId="1114E471" w14:textId="77777777" w:rsidR="00BD7BDE" w:rsidRPr="00C61D50" w:rsidRDefault="00BD7BDE" w:rsidP="00A738D6">
      <w:pPr>
        <w:jc w:val="both"/>
        <w:rPr>
          <w:rFonts w:ascii="Times New Roman" w:hAnsi="Times New Roman" w:cs="Times New Roman"/>
        </w:rPr>
      </w:pPr>
      <w:r w:rsidRPr="00C61D50">
        <w:rPr>
          <w:rFonts w:ascii="Times New Roman" w:hAnsi="Times New Roman" w:cs="Times New Roman"/>
        </w:rPr>
        <w:t xml:space="preserve">Lisaks võib rikkumise tuvastamisel </w:t>
      </w:r>
      <w:r w:rsidRPr="00C61D50">
        <w:rPr>
          <w:rStyle w:val="Tugev"/>
          <w:rFonts w:ascii="Times New Roman" w:hAnsi="Times New Roman" w:cs="Times New Roman"/>
          <w:b w:val="0"/>
          <w:bCs w:val="0"/>
        </w:rPr>
        <w:t>Euroopa Kohus määrata liikmesriigile rahalise karistuse</w:t>
      </w:r>
      <w:r w:rsidRPr="00C61D50">
        <w:rPr>
          <w:rFonts w:ascii="Times New Roman" w:hAnsi="Times New Roman" w:cs="Times New Roman"/>
        </w:rPr>
        <w:t xml:space="preserve">, mis tooks </w:t>
      </w:r>
      <w:r w:rsidRPr="00C61D50">
        <w:rPr>
          <w:rStyle w:val="Tugev"/>
          <w:rFonts w:ascii="Times New Roman" w:hAnsi="Times New Roman" w:cs="Times New Roman"/>
          <w:b w:val="0"/>
          <w:bCs w:val="0"/>
        </w:rPr>
        <w:t>täiendava kulu riigieelarvele</w:t>
      </w:r>
      <w:r w:rsidRPr="00C61D50">
        <w:rPr>
          <w:rFonts w:ascii="Times New Roman" w:hAnsi="Times New Roman" w:cs="Times New Roman"/>
        </w:rPr>
        <w:t xml:space="preserve">. Seetõttu on eelnõus kavandatud muudatused ennetava iseloomuga ning aitavad </w:t>
      </w:r>
      <w:r w:rsidRPr="00C61D50">
        <w:rPr>
          <w:rStyle w:val="Tugev"/>
          <w:rFonts w:ascii="Times New Roman" w:hAnsi="Times New Roman" w:cs="Times New Roman"/>
          <w:b w:val="0"/>
          <w:bCs w:val="0"/>
        </w:rPr>
        <w:t>vähendada õigusliku riski realiseerumise tõenäosust</w:t>
      </w:r>
      <w:r w:rsidRPr="00C61D50">
        <w:rPr>
          <w:rFonts w:ascii="Times New Roman" w:hAnsi="Times New Roman" w:cs="Times New Roman"/>
        </w:rPr>
        <w:t xml:space="preserve"> ja tagada Eesti kui liikmesriigi usaldusväärsust Euroopa Liidu õiguse täitmisel.</w:t>
      </w:r>
    </w:p>
    <w:p w14:paraId="5B002C10" w14:textId="77777777" w:rsidR="00E700C3" w:rsidRPr="00C61D50" w:rsidRDefault="00E700C3" w:rsidP="00A738D6">
      <w:pPr>
        <w:jc w:val="both"/>
        <w:rPr>
          <w:rFonts w:ascii="Times New Roman" w:hAnsi="Times New Roman" w:cs="Times New Roman"/>
          <w:u w:val="single"/>
        </w:rPr>
      </w:pPr>
      <w:r w:rsidRPr="00C61D50">
        <w:rPr>
          <w:rFonts w:ascii="Times New Roman" w:hAnsi="Times New Roman" w:cs="Times New Roman"/>
          <w:u w:val="single"/>
        </w:rPr>
        <w:t>Mõju välissuhetele</w:t>
      </w:r>
    </w:p>
    <w:p w14:paraId="3C14DFB4" w14:textId="50188FA6" w:rsidR="00BD7BDE" w:rsidRPr="00C61D50" w:rsidRDefault="00E700C3" w:rsidP="00A738D6">
      <w:pPr>
        <w:jc w:val="both"/>
        <w:rPr>
          <w:rFonts w:ascii="Times New Roman" w:hAnsi="Times New Roman" w:cs="Times New Roman"/>
        </w:rPr>
      </w:pPr>
      <w:r w:rsidRPr="00C61D50">
        <w:rPr>
          <w:rFonts w:ascii="Times New Roman" w:hAnsi="Times New Roman" w:cs="Times New Roman"/>
        </w:rPr>
        <w:t xml:space="preserve">Muudatusel võib olla mõju välissuhetele ja suhetele rahvusvaheliste organisatsioonidega, eriti nende institutsioonidega, mis tegelevad meediavabaduse, demokraatia ja õigusriigi põhimõtetega. Avalik-õigusliku meedia rahastamise läbipaistvus ja sõltumatus on oluline osa rahvusvahelisest hinnangust Eesti demokraatlikele institutsioonidele. </w:t>
      </w:r>
    </w:p>
    <w:p w14:paraId="473D1BFA" w14:textId="77777777" w:rsidR="00A706F2" w:rsidRPr="00C61D50" w:rsidRDefault="00E700C3" w:rsidP="00A738D6">
      <w:pPr>
        <w:jc w:val="both"/>
        <w:rPr>
          <w:rFonts w:ascii="Times New Roman" w:hAnsi="Times New Roman" w:cs="Times New Roman"/>
        </w:rPr>
      </w:pPr>
      <w:r w:rsidRPr="00C61D50">
        <w:rPr>
          <w:rFonts w:ascii="Times New Roman" w:hAnsi="Times New Roman" w:cs="Times New Roman"/>
        </w:rPr>
        <w:t xml:space="preserve">Muudatused toetavad </w:t>
      </w:r>
      <w:r w:rsidRPr="00C61D50">
        <w:rPr>
          <w:rStyle w:val="Tugev"/>
          <w:rFonts w:ascii="Times New Roman" w:hAnsi="Times New Roman" w:cs="Times New Roman"/>
          <w:b w:val="0"/>
          <w:bCs w:val="0"/>
        </w:rPr>
        <w:t>Euroopa Liidu väärtusi ja Eesti rahvusvahelist mainet</w:t>
      </w:r>
      <w:r w:rsidRPr="00C61D50">
        <w:rPr>
          <w:rFonts w:ascii="Times New Roman" w:hAnsi="Times New Roman" w:cs="Times New Roman"/>
        </w:rPr>
        <w:t xml:space="preserve"> õigusriigi ja meediavabaduse edendamisel. Eelnõu aitab täita </w:t>
      </w:r>
      <w:r w:rsidRPr="00C61D50">
        <w:rPr>
          <w:rStyle w:val="Tugev"/>
          <w:rFonts w:ascii="Times New Roman" w:hAnsi="Times New Roman" w:cs="Times New Roman"/>
          <w:b w:val="0"/>
          <w:bCs w:val="0"/>
        </w:rPr>
        <w:t>Euroopa meediavabaduse määruse</w:t>
      </w:r>
      <w:r w:rsidRPr="00C61D50">
        <w:rPr>
          <w:rFonts w:ascii="Times New Roman" w:hAnsi="Times New Roman" w:cs="Times New Roman"/>
        </w:rPr>
        <w:t xml:space="preserve"> nõudeid, mille eesmärk on tugevdada avalik-õiguslike meediateenuse osutajate sõltumatust kogu Euroopa Liidus. Sellega välditakse ka võimalikke kriitilisi hinnanguid rahvusvahelistelt organisatsioonidelt (nt Euroopa Komisjon, Euroopa Nõukogu, OSCE, </w:t>
      </w:r>
      <w:proofErr w:type="spellStart"/>
      <w:r w:rsidRPr="00C61D50">
        <w:rPr>
          <w:rFonts w:ascii="Times New Roman" w:hAnsi="Times New Roman" w:cs="Times New Roman"/>
        </w:rPr>
        <w:t>Reporters</w:t>
      </w:r>
      <w:proofErr w:type="spellEnd"/>
      <w:r w:rsidRPr="00C61D50">
        <w:rPr>
          <w:rFonts w:ascii="Times New Roman" w:hAnsi="Times New Roman" w:cs="Times New Roman"/>
        </w:rPr>
        <w:t xml:space="preserve"> </w:t>
      </w:r>
      <w:proofErr w:type="spellStart"/>
      <w:r w:rsidRPr="00C61D50">
        <w:rPr>
          <w:rFonts w:ascii="Times New Roman" w:hAnsi="Times New Roman" w:cs="Times New Roman"/>
        </w:rPr>
        <w:t>Without</w:t>
      </w:r>
      <w:proofErr w:type="spellEnd"/>
      <w:r w:rsidRPr="00C61D50">
        <w:rPr>
          <w:rFonts w:ascii="Times New Roman" w:hAnsi="Times New Roman" w:cs="Times New Roman"/>
        </w:rPr>
        <w:t xml:space="preserve"> </w:t>
      </w:r>
      <w:proofErr w:type="spellStart"/>
      <w:r w:rsidRPr="00C61D50">
        <w:rPr>
          <w:rFonts w:ascii="Times New Roman" w:hAnsi="Times New Roman" w:cs="Times New Roman"/>
        </w:rPr>
        <w:t>Borders</w:t>
      </w:r>
      <w:proofErr w:type="spellEnd"/>
      <w:r w:rsidRPr="00C61D50">
        <w:rPr>
          <w:rFonts w:ascii="Times New Roman" w:hAnsi="Times New Roman" w:cs="Times New Roman"/>
        </w:rPr>
        <w:t>). Läbipaistev ja objektiivne rahastamismudel suurendab usaldust Eesti meediasüsteemi vastu rahvusvahelisel tasandil ning vähendab riski, et Eesti satub rahvusvahelise kriitika alla.</w:t>
      </w:r>
      <w:r w:rsidR="00A706F2" w:rsidRPr="00C61D50">
        <w:rPr>
          <w:rFonts w:ascii="Times New Roman" w:hAnsi="Times New Roman" w:cs="Times New Roman"/>
        </w:rPr>
        <w:t xml:space="preserve"> Muudatustega ebasoovitava mõju riski ei kaasne.</w:t>
      </w:r>
    </w:p>
    <w:p w14:paraId="2CA99AA4" w14:textId="711B8152" w:rsidR="00D645E2" w:rsidRPr="00C61D50" w:rsidRDefault="0015289B" w:rsidP="00A738D6">
      <w:pPr>
        <w:jc w:val="both"/>
        <w:rPr>
          <w:rFonts w:ascii="Times New Roman" w:hAnsi="Times New Roman" w:cs="Times New Roman"/>
          <w:b/>
          <w:bCs/>
        </w:rPr>
      </w:pPr>
      <w:r w:rsidRPr="00C61D50">
        <w:rPr>
          <w:rFonts w:ascii="Times New Roman" w:hAnsi="Times New Roman" w:cs="Times New Roman"/>
        </w:rPr>
        <w:br/>
      </w:r>
      <w:r w:rsidRPr="00C61D50">
        <w:rPr>
          <w:rFonts w:ascii="Times New Roman" w:hAnsi="Times New Roman" w:cs="Times New Roman"/>
          <w:b/>
          <w:bCs/>
        </w:rPr>
        <w:t>2.2.4. Juhtimine</w:t>
      </w:r>
    </w:p>
    <w:p w14:paraId="31807769" w14:textId="23722670" w:rsidR="00D645E2" w:rsidRPr="00C61D50" w:rsidRDefault="0015289B" w:rsidP="00A738D6">
      <w:pPr>
        <w:jc w:val="both"/>
        <w:rPr>
          <w:rFonts w:ascii="Times New Roman" w:hAnsi="Times New Roman" w:cs="Times New Roman"/>
          <w:b/>
          <w:bCs/>
        </w:rPr>
      </w:pPr>
      <w:r w:rsidRPr="00C61D50">
        <w:rPr>
          <w:rFonts w:ascii="Times New Roman" w:hAnsi="Times New Roman" w:cs="Times New Roman"/>
          <w:b/>
          <w:bCs/>
        </w:rPr>
        <w:t>2.2.4.1. Nõukogu koosseisu tasakaal ja selle liikmete valmise protsess</w:t>
      </w:r>
    </w:p>
    <w:p w14:paraId="2871BCC1"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ERHS § 14 alusel nimetatakse Rahvusringhäälingu nõukokku üks esindaja igast Riigikogu fraktsioonist ja neli tegevusvaldkonna tunnustatud asjatundjat. Kuigi regulatsioon peaks tagama Rahvusringhäälingu nõukogu tasakaalustatuse, ei ole see nii juhul, kui Riigikogus on üle nelja fraktsiooni. Seega ei taga kehtiv regulatsioon, et sõltumatud valdkonna tunnustatud eksperdid ja Riigikogu fraktsioonide esindajad on nõukogus tasakaalus, mis on ERHS-i eesmärk. Selline avalik-õigusliku meediaorganisatsiooni juhtimise olukord, kus üle poole juhtorgani liikmetest esindab erakondi, ei ole kooskõlas Euroopa Liidu sõnastatud avalik-õigusliku meedia juhtimise põhimõtetega. ERHS § 14 kohaselt nimetab Rahvusringhäälingu nõukogu liikmed kultuurikomisjoni ettepanekul Riigikogu, kuid nende liikmete valimine ei ole avalik ja läbipaistev.</w:t>
      </w:r>
    </w:p>
    <w:p w14:paraId="2E6313A4" w14:textId="4D2EA7EB"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Tasakaalustatuse tagamiseks nõukogus ja nõukogu liikmete läbipaistvaks valimiseks pakutakse lahendus, kus valdkonna tunnustatud asjatundjate arv peab olema igal ajahetkel vähemalt ühe liikme võrra suurem kui Riigikogus esindatud fraktsioonide arv ning valdkonna tunnustatud asjatundjad peavad olema valitud avaliku konkursi korras. Selleks, et valdkonna tunnustatud </w:t>
      </w:r>
      <w:r w:rsidRPr="00C61D50">
        <w:rPr>
          <w:rFonts w:ascii="Times New Roman" w:hAnsi="Times New Roman" w:cs="Times New Roman"/>
        </w:rPr>
        <w:lastRenderedPageBreak/>
        <w:t>sõltumatute asjatundjate määramine ei oleks erakondade täiendavate poliitiliste esindajate määramine, kehtestatakse valdkonna tunnustatud asjatundjatele Eestis registreeritud erakonna juhtorgani liikmeks oleku piirang.</w:t>
      </w:r>
    </w:p>
    <w:p w14:paraId="29F53C68" w14:textId="7FF733B0" w:rsidR="00D645E2" w:rsidRPr="00C61D50" w:rsidRDefault="0015289B" w:rsidP="00A738D6">
      <w:pPr>
        <w:jc w:val="both"/>
        <w:rPr>
          <w:rFonts w:ascii="Times New Roman" w:hAnsi="Times New Roman" w:cs="Times New Roman"/>
        </w:rPr>
      </w:pPr>
      <w:r w:rsidRPr="00C61D50">
        <w:rPr>
          <w:rFonts w:ascii="Times New Roman" w:hAnsi="Times New Roman" w:cs="Times New Roman"/>
        </w:rPr>
        <w:t>Muudatustest mõjutatud sihtrühm on Rahvusringhäälingu nõukogu liikmed</w:t>
      </w:r>
      <w:r w:rsidR="00D77B56" w:rsidRPr="00C61D50">
        <w:rPr>
          <w:rFonts w:ascii="Times New Roman" w:hAnsi="Times New Roman" w:cs="Times New Roman"/>
        </w:rPr>
        <w:t>,</w:t>
      </w:r>
      <w:r w:rsidRPr="00C61D50">
        <w:rPr>
          <w:rFonts w:ascii="Times New Roman" w:hAnsi="Times New Roman" w:cs="Times New Roman"/>
        </w:rPr>
        <w:t xml:space="preserve"> eelkõige Riigikogu fraktsioonide esindajad ja valdkonna tunnustatud asjatundjad, kelle määramise ja arvu põhimõtted muutuvad. Samuti Rahvusringhääling, sest nõukogu tasakaalustatus mõjutab nende juhtimist ja sõltumatust</w:t>
      </w:r>
      <w:r w:rsidR="00D77B56" w:rsidRPr="00C61D50">
        <w:rPr>
          <w:rFonts w:ascii="Times New Roman" w:hAnsi="Times New Roman" w:cs="Times New Roman"/>
        </w:rPr>
        <w:t>;</w:t>
      </w:r>
      <w:r w:rsidRPr="00C61D50">
        <w:rPr>
          <w:rFonts w:ascii="Times New Roman" w:hAnsi="Times New Roman" w:cs="Times New Roman"/>
        </w:rPr>
        <w:t xml:space="preserve"> avalikkus ja meediatarbijad, sest </w:t>
      </w:r>
      <w:r w:rsidR="00D77B56" w:rsidRPr="00C61D50">
        <w:rPr>
          <w:rFonts w:ascii="Times New Roman" w:hAnsi="Times New Roman" w:cs="Times New Roman"/>
        </w:rPr>
        <w:t>a</w:t>
      </w:r>
      <w:r w:rsidRPr="00C61D50">
        <w:rPr>
          <w:rFonts w:ascii="Times New Roman" w:hAnsi="Times New Roman" w:cs="Times New Roman"/>
        </w:rPr>
        <w:t>valik-õigusliku meedia sõltumatus ja juhtimise läbipaistvus mõjutab Rahvusringhäälingu usaldusväärsust ja objektiivsust</w:t>
      </w:r>
      <w:r w:rsidR="00D77B56" w:rsidRPr="00C61D50">
        <w:rPr>
          <w:rFonts w:ascii="Times New Roman" w:hAnsi="Times New Roman" w:cs="Times New Roman"/>
        </w:rPr>
        <w:t>; e</w:t>
      </w:r>
      <w:r w:rsidRPr="00C61D50">
        <w:rPr>
          <w:rFonts w:ascii="Times New Roman" w:hAnsi="Times New Roman" w:cs="Times New Roman"/>
        </w:rPr>
        <w:t>rakonnad ja poliitikud</w:t>
      </w:r>
      <w:r w:rsidR="00D77B56" w:rsidRPr="00C61D50">
        <w:rPr>
          <w:rFonts w:ascii="Times New Roman" w:hAnsi="Times New Roman" w:cs="Times New Roman"/>
        </w:rPr>
        <w:t xml:space="preserve">, sest </w:t>
      </w:r>
      <w:r w:rsidRPr="00C61D50">
        <w:rPr>
          <w:rFonts w:ascii="Times New Roman" w:hAnsi="Times New Roman" w:cs="Times New Roman"/>
        </w:rPr>
        <w:t xml:space="preserve">erakondade mõju </w:t>
      </w:r>
      <w:r w:rsidR="00D77B56" w:rsidRPr="00C61D50">
        <w:rPr>
          <w:rFonts w:ascii="Times New Roman" w:hAnsi="Times New Roman" w:cs="Times New Roman"/>
        </w:rPr>
        <w:t>Rahvusringhäälingu</w:t>
      </w:r>
      <w:r w:rsidRPr="00C61D50">
        <w:rPr>
          <w:rFonts w:ascii="Times New Roman" w:hAnsi="Times New Roman" w:cs="Times New Roman"/>
        </w:rPr>
        <w:t xml:space="preserve"> juhtimisele võib väheneda</w:t>
      </w:r>
      <w:r w:rsidR="00D77B56" w:rsidRPr="00C61D50">
        <w:rPr>
          <w:rFonts w:ascii="Times New Roman" w:hAnsi="Times New Roman" w:cs="Times New Roman"/>
        </w:rPr>
        <w:t>; k</w:t>
      </w:r>
      <w:r w:rsidRPr="00C61D50">
        <w:rPr>
          <w:rFonts w:ascii="Times New Roman" w:hAnsi="Times New Roman" w:cs="Times New Roman"/>
        </w:rPr>
        <w:t>ultuurikomisjon</w:t>
      </w:r>
      <w:r w:rsidR="00D77B56" w:rsidRPr="00C61D50">
        <w:rPr>
          <w:rFonts w:ascii="Times New Roman" w:hAnsi="Times New Roman" w:cs="Times New Roman"/>
        </w:rPr>
        <w:t xml:space="preserve">, sest </w:t>
      </w:r>
      <w:r w:rsidRPr="00C61D50">
        <w:rPr>
          <w:rFonts w:ascii="Times New Roman" w:hAnsi="Times New Roman" w:cs="Times New Roman"/>
        </w:rPr>
        <w:t>nende roll nõukogu liikmete määramisel muutub osaliselt, kuna valdkonna tunnustatud asjatundjad valitakse avaliku konkursi kaudu.</w:t>
      </w:r>
    </w:p>
    <w:p w14:paraId="401B17FE"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rPr>
        <w:br/>
      </w:r>
      <w:r w:rsidRPr="00C61D50">
        <w:rPr>
          <w:rFonts w:ascii="Times New Roman" w:hAnsi="Times New Roman" w:cs="Times New Roman"/>
          <w:u w:val="single"/>
        </w:rPr>
        <w:t>Mõju riigivalitsemisele</w:t>
      </w:r>
    </w:p>
    <w:p w14:paraId="6A7441ED"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Muudatustel on mitmeid mõjusid riigi valitsemisele, eelkõige seoses avalik-õigusliku meedia sõltumatuse, poliitilise tasakaalu ning otsustusprotsesside läbipaistvusega.</w:t>
      </w:r>
    </w:p>
    <w:p w14:paraId="091210BF" w14:textId="5749E9A6" w:rsidR="00D645E2" w:rsidRPr="00C61D50" w:rsidRDefault="0015289B" w:rsidP="00A738D6">
      <w:pPr>
        <w:jc w:val="both"/>
        <w:rPr>
          <w:rFonts w:ascii="Times New Roman" w:hAnsi="Times New Roman" w:cs="Times New Roman"/>
        </w:rPr>
      </w:pPr>
      <w:r w:rsidRPr="00C61D50">
        <w:rPr>
          <w:rFonts w:ascii="Times New Roman" w:hAnsi="Times New Roman" w:cs="Times New Roman"/>
        </w:rPr>
        <w:t>Positiivne mõju on avalik-õigusliku meedia sõltumatus</w:t>
      </w:r>
      <w:r w:rsidR="00D77B56" w:rsidRPr="00C61D50">
        <w:rPr>
          <w:rFonts w:ascii="Times New Roman" w:hAnsi="Times New Roman" w:cs="Times New Roman"/>
        </w:rPr>
        <w:t>e</w:t>
      </w:r>
      <w:r w:rsidRPr="00C61D50">
        <w:rPr>
          <w:rFonts w:ascii="Times New Roman" w:hAnsi="Times New Roman" w:cs="Times New Roman"/>
        </w:rPr>
        <w:t xml:space="preserve"> suurenemisele. Kui Rahvusringhäälingu nõukogus on rohkem sõltumatuid eksperte kui poliitilisi esindajaid, väheneb võimalus, Rahvusringhäälingu tegevus</w:t>
      </w:r>
      <w:r w:rsidR="00F06F7D" w:rsidRPr="00C61D50">
        <w:rPr>
          <w:rFonts w:ascii="Times New Roman" w:hAnsi="Times New Roman" w:cs="Times New Roman"/>
        </w:rPr>
        <w:t>t</w:t>
      </w:r>
      <w:r w:rsidRPr="00C61D50">
        <w:rPr>
          <w:rFonts w:ascii="Times New Roman" w:hAnsi="Times New Roman" w:cs="Times New Roman"/>
        </w:rPr>
        <w:t xml:space="preserve"> poliitiliselt kalluta</w:t>
      </w:r>
      <w:r w:rsidR="00F06F7D" w:rsidRPr="00C61D50">
        <w:rPr>
          <w:rFonts w:ascii="Times New Roman" w:hAnsi="Times New Roman" w:cs="Times New Roman"/>
        </w:rPr>
        <w:t>da</w:t>
      </w:r>
      <w:r w:rsidRPr="00C61D50">
        <w:rPr>
          <w:rFonts w:ascii="Times New Roman" w:hAnsi="Times New Roman" w:cs="Times New Roman"/>
        </w:rPr>
        <w:t xml:space="preserve">. See aitab tagada objektiivsemat ja tasakaalustatumat ajakirjandust, mis on oluline demokraatliku </w:t>
      </w:r>
      <w:r w:rsidR="00D77B56" w:rsidRPr="00C61D50">
        <w:rPr>
          <w:rFonts w:ascii="Times New Roman" w:hAnsi="Times New Roman" w:cs="Times New Roman"/>
        </w:rPr>
        <w:t>riigi</w:t>
      </w:r>
      <w:r w:rsidRPr="00C61D50">
        <w:rPr>
          <w:rFonts w:ascii="Times New Roman" w:hAnsi="Times New Roman" w:cs="Times New Roman"/>
        </w:rPr>
        <w:t xml:space="preserve"> jaoks. Praegune regulatsioon võib võimaldada olukorda, kus enamik nõukogu liikmeid on seotud erakondadega, mis võib viia poliitiliselt motiveeritud otsusteni Rahvusringhäälingu</w:t>
      </w:r>
      <w:r w:rsidR="000D02E8" w:rsidRPr="00C61D50">
        <w:rPr>
          <w:rFonts w:ascii="Times New Roman" w:hAnsi="Times New Roman" w:cs="Times New Roman"/>
        </w:rPr>
        <w:t xml:space="preserve"> </w:t>
      </w:r>
      <w:r w:rsidRPr="00C61D50">
        <w:rPr>
          <w:rFonts w:ascii="Times New Roman" w:hAnsi="Times New Roman" w:cs="Times New Roman"/>
        </w:rPr>
        <w:t>juhtimises. Muudatuste tulemusel väheneb erakondade otsene mõju nõukogus. Sõltumatu meedia on oluline demokraatliku valitsemise ja võimude lahususe toimimiseks. Kui Rahvusringhäälingu juhtimine on tasakaalustatum ja vähem parteipoliitiline, suureneb avalikkuse usaldus nii Rahvusringhäälingu kui ka üldiselt riigi valitsemise vastu.</w:t>
      </w:r>
    </w:p>
    <w:p w14:paraId="1519153A" w14:textId="474879B7" w:rsidR="00D645E2" w:rsidRPr="00C61D50" w:rsidRDefault="0015289B" w:rsidP="00A738D6">
      <w:pPr>
        <w:jc w:val="both"/>
        <w:rPr>
          <w:rFonts w:ascii="Times New Roman" w:hAnsi="Times New Roman" w:cs="Times New Roman"/>
        </w:rPr>
      </w:pPr>
      <w:r w:rsidRPr="00C61D50">
        <w:rPr>
          <w:rFonts w:ascii="Times New Roman" w:hAnsi="Times New Roman" w:cs="Times New Roman"/>
        </w:rPr>
        <w:t>Valdkonna tunnustatud asjatundjate määramine avaliku konkursi kaudu muudab otsustusprotsessi läbipaistvamaks ning võimaldab laiemal ringil professionaalidel kandideerida. See aitab vältida poliitiliselt motiveeritud ametisse</w:t>
      </w:r>
      <w:r w:rsidR="000D02E8" w:rsidRPr="00C61D50">
        <w:rPr>
          <w:rFonts w:ascii="Times New Roman" w:hAnsi="Times New Roman" w:cs="Times New Roman"/>
        </w:rPr>
        <w:t xml:space="preserve"> </w:t>
      </w:r>
      <w:r w:rsidRPr="00C61D50">
        <w:rPr>
          <w:rFonts w:ascii="Times New Roman" w:hAnsi="Times New Roman" w:cs="Times New Roman"/>
        </w:rPr>
        <w:t>nimetamisi ja tagab parema kompetentsuse Rahvusringhäälingu juhtimisel. Kuna muudatus piirab erakondade juhtorgani liikmete määramist valdkonna tunnustatud asjatundjatena, ei saa erakonnad enam Rahvusringhäälingu nõukogu kaudu oma poliitilist mõju tugevdada. See võib mõjutada erakondade strateegiat Rahvusringhäälingu kajastuste ja meediapoliitika osas.</w:t>
      </w:r>
    </w:p>
    <w:p w14:paraId="7E50217E" w14:textId="0175396D"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Muudatusel võib olla mõju ka riigieelarvele, kuigi see mõju ei pruugi olla otsene ega ulatuslik. Mõju riigieelarvele võib kaasneda avaliku konkursi korraldamisega, kui ka nõukogu liikmete arvu suurenemisega. Valdkonna tunnustatud asjatundjate määramiseks tuleb läbi viia avalik konkurss, mis võib tekitada täiendavaid kulusid (nt kuulutused, hindamiskomisjoni töö, menetlusprotsessid). Rahvusringhäälingule võib kaasneda nõukogu liikmete arvu suurenemise võrra täiendav nõukogu tegevuskulu, sealhulgas nõukogu liikme tasu ning muu rahaline kulu nõukogu liikmele tööks vajalike tingimuste ja vahendite tagamiseks. Riigieelarve kuludele on mõju kaudne ja vähene, sest </w:t>
      </w:r>
      <w:r w:rsidRPr="00C61D50">
        <w:rPr>
          <w:rFonts w:ascii="Times New Roman" w:hAnsi="Times New Roman" w:cs="Times New Roman"/>
        </w:rPr>
        <w:lastRenderedPageBreak/>
        <w:t xml:space="preserve">ERHS § 20 kohaselt kaetakse nõukogu tegevuskulud </w:t>
      </w:r>
      <w:r w:rsidR="00D4702B" w:rsidRPr="00C61D50">
        <w:rPr>
          <w:rFonts w:ascii="Times New Roman" w:hAnsi="Times New Roman" w:cs="Times New Roman"/>
        </w:rPr>
        <w:t>R</w:t>
      </w:r>
      <w:r w:rsidRPr="00C61D50">
        <w:rPr>
          <w:rFonts w:ascii="Times New Roman" w:hAnsi="Times New Roman" w:cs="Times New Roman"/>
        </w:rPr>
        <w:t>ahvusringhäälingu eelarvest. Rahvusringhäälingul on võimalik oma tegevust ja kulusid selliselt etteulatuvalt planeerida, et täiendavat mõju riigieelarvele sellega ei kaasneks.</w:t>
      </w:r>
    </w:p>
    <w:p w14:paraId="6321CD4A" w14:textId="5E81C024" w:rsidR="00D645E2" w:rsidRPr="00C61D50" w:rsidRDefault="0015289B" w:rsidP="00A738D6">
      <w:pPr>
        <w:jc w:val="both"/>
        <w:rPr>
          <w:rFonts w:ascii="Times New Roman" w:hAnsi="Times New Roman" w:cs="Times New Roman"/>
        </w:rPr>
      </w:pPr>
      <w:r w:rsidRPr="00C61D50">
        <w:rPr>
          <w:rFonts w:ascii="Times New Roman" w:hAnsi="Times New Roman" w:cs="Times New Roman"/>
        </w:rPr>
        <w:t>Samas on võimalik ka kulude vähenemine. Poliitilise sekkumise vähenemine võib tuua tõhusama rahakasutuse. Kui Rahvusringhäälingu nõukogu muutub muu</w:t>
      </w:r>
      <w:r w:rsidR="00D4702B" w:rsidRPr="00C61D50">
        <w:rPr>
          <w:rFonts w:ascii="Times New Roman" w:hAnsi="Times New Roman" w:cs="Times New Roman"/>
        </w:rPr>
        <w:t>d</w:t>
      </w:r>
      <w:r w:rsidRPr="00C61D50">
        <w:rPr>
          <w:rFonts w:ascii="Times New Roman" w:hAnsi="Times New Roman" w:cs="Times New Roman"/>
        </w:rPr>
        <w:t xml:space="preserve">atuste tulemusel sõltumatumaks ja professionaalsemaks, võib see aidata vähendada </w:t>
      </w:r>
      <w:r w:rsidR="00F06F7D" w:rsidRPr="00C61D50">
        <w:rPr>
          <w:rFonts w:ascii="Times New Roman" w:hAnsi="Times New Roman" w:cs="Times New Roman"/>
        </w:rPr>
        <w:t xml:space="preserve">võimalikke </w:t>
      </w:r>
      <w:r w:rsidRPr="00C61D50">
        <w:rPr>
          <w:rFonts w:ascii="Times New Roman" w:hAnsi="Times New Roman" w:cs="Times New Roman"/>
        </w:rPr>
        <w:t>poliitilistest kaalutlustest tingitud ebaefektiivseid otsuseid (nt kallutatud investeeringud, eelistatud hankelepingud).</w:t>
      </w:r>
    </w:p>
    <w:p w14:paraId="22CD8D17" w14:textId="2AB2BD43" w:rsidR="00D645E2" w:rsidRPr="00C61D50" w:rsidRDefault="0015289B" w:rsidP="00A738D6">
      <w:pPr>
        <w:jc w:val="both"/>
        <w:rPr>
          <w:rFonts w:ascii="Times New Roman" w:hAnsi="Times New Roman" w:cs="Times New Roman"/>
        </w:rPr>
      </w:pPr>
      <w:r w:rsidRPr="00C61D50">
        <w:rPr>
          <w:rFonts w:ascii="Times New Roman" w:hAnsi="Times New Roman" w:cs="Times New Roman"/>
        </w:rPr>
        <w:t>Muudatused puudutavad peamiselt juhtimise korraldust</w:t>
      </w:r>
      <w:r w:rsidR="005D430C" w:rsidRPr="00C61D50">
        <w:rPr>
          <w:rFonts w:ascii="Times New Roman" w:hAnsi="Times New Roman" w:cs="Times New Roman"/>
        </w:rPr>
        <w:t xml:space="preserve">. </w:t>
      </w:r>
      <w:r w:rsidRPr="00C61D50">
        <w:rPr>
          <w:rFonts w:ascii="Times New Roman" w:hAnsi="Times New Roman" w:cs="Times New Roman"/>
        </w:rPr>
        <w:t xml:space="preserve">Riigieelarvele avalduv mõju </w:t>
      </w:r>
      <w:r w:rsidR="00D4702B" w:rsidRPr="00C61D50">
        <w:rPr>
          <w:rFonts w:ascii="Times New Roman" w:hAnsi="Times New Roman" w:cs="Times New Roman"/>
        </w:rPr>
        <w:t xml:space="preserve">on </w:t>
      </w:r>
      <w:r w:rsidRPr="00C61D50">
        <w:rPr>
          <w:rFonts w:ascii="Times New Roman" w:hAnsi="Times New Roman" w:cs="Times New Roman"/>
        </w:rPr>
        <w:t>tõenäoliselt väike ja administratiivse koormuse suurenemine jääb mõõdukaks.</w:t>
      </w:r>
    </w:p>
    <w:p w14:paraId="42AA72D6"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rPr>
        <w:br/>
      </w:r>
      <w:r w:rsidRPr="00C61D50">
        <w:rPr>
          <w:rFonts w:ascii="Times New Roman" w:hAnsi="Times New Roman" w:cs="Times New Roman"/>
          <w:u w:val="single"/>
        </w:rPr>
        <w:t>Kultuuriline mõju</w:t>
      </w:r>
    </w:p>
    <w:p w14:paraId="20046086"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Muudatusel on märkimisväärne kultuuriline mõju, kuna see mõjutab avalik-õigusliku meedia sõltumatust, kvaliteeti ja usaldusväärsust, mis omakorda mõjutab ühiskondlikku arutelu ja kultuuriruumi kujunemist. Ebasoovitavat mõju lahendusega ei kaasne.</w:t>
      </w:r>
    </w:p>
    <w:p w14:paraId="62F7B3EB" w14:textId="2E6DBBA0"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Muudatuste kaudu tugevneb meediakultuur ja ajakirjanduse sõltumatus. Kui Rahvusringhäälingu nõukogu on tasakaalustatum ja sõltumatum, </w:t>
      </w:r>
      <w:r w:rsidR="00F06F7D" w:rsidRPr="00C61D50">
        <w:rPr>
          <w:rFonts w:ascii="Times New Roman" w:hAnsi="Times New Roman" w:cs="Times New Roman"/>
        </w:rPr>
        <w:t xml:space="preserve">väheneb </w:t>
      </w:r>
      <w:r w:rsidRPr="00C61D50">
        <w:rPr>
          <w:rFonts w:ascii="Times New Roman" w:hAnsi="Times New Roman" w:cs="Times New Roman"/>
        </w:rPr>
        <w:t xml:space="preserve">võimalus, et </w:t>
      </w:r>
      <w:r w:rsidR="00F06F7D" w:rsidRPr="00C61D50">
        <w:rPr>
          <w:rFonts w:ascii="Times New Roman" w:hAnsi="Times New Roman" w:cs="Times New Roman"/>
        </w:rPr>
        <w:t xml:space="preserve">üritatakse </w:t>
      </w:r>
      <w:r w:rsidR="00AB2838" w:rsidRPr="00C61D50">
        <w:rPr>
          <w:rFonts w:ascii="Times New Roman" w:hAnsi="Times New Roman" w:cs="Times New Roman"/>
        </w:rPr>
        <w:t>mõjutada</w:t>
      </w:r>
      <w:r w:rsidR="00F06F7D" w:rsidRPr="00C61D50">
        <w:rPr>
          <w:rFonts w:ascii="Times New Roman" w:hAnsi="Times New Roman" w:cs="Times New Roman"/>
        </w:rPr>
        <w:t xml:space="preserve"> </w:t>
      </w:r>
      <w:r w:rsidRPr="00C61D50">
        <w:rPr>
          <w:rFonts w:ascii="Times New Roman" w:hAnsi="Times New Roman" w:cs="Times New Roman"/>
        </w:rPr>
        <w:t>Rahvusringhääling</w:t>
      </w:r>
      <w:r w:rsidR="00F06F7D" w:rsidRPr="00C61D50">
        <w:rPr>
          <w:rFonts w:ascii="Times New Roman" w:hAnsi="Times New Roman" w:cs="Times New Roman"/>
        </w:rPr>
        <w:t xml:space="preserve">u kajastuste </w:t>
      </w:r>
      <w:r w:rsidRPr="00C61D50">
        <w:rPr>
          <w:rFonts w:ascii="Times New Roman" w:hAnsi="Times New Roman" w:cs="Times New Roman"/>
        </w:rPr>
        <w:t>tasakaalustatu</w:t>
      </w:r>
      <w:r w:rsidR="00F06F7D" w:rsidRPr="00C61D50">
        <w:rPr>
          <w:rFonts w:ascii="Times New Roman" w:hAnsi="Times New Roman" w:cs="Times New Roman"/>
        </w:rPr>
        <w:t>st</w:t>
      </w:r>
      <w:r w:rsidRPr="00C61D50">
        <w:rPr>
          <w:rFonts w:ascii="Times New Roman" w:hAnsi="Times New Roman" w:cs="Times New Roman"/>
        </w:rPr>
        <w:t xml:space="preserve"> ja objektiivs</w:t>
      </w:r>
      <w:r w:rsidR="00F06F7D" w:rsidRPr="00C61D50">
        <w:rPr>
          <w:rFonts w:ascii="Times New Roman" w:hAnsi="Times New Roman" w:cs="Times New Roman"/>
        </w:rPr>
        <w:t>ust.</w:t>
      </w:r>
      <w:r w:rsidRPr="00C61D50">
        <w:rPr>
          <w:rFonts w:ascii="Times New Roman" w:hAnsi="Times New Roman" w:cs="Times New Roman"/>
        </w:rPr>
        <w:t xml:space="preserve"> Poliitilise kallutatuse vähenemine Rahvusringhäälingu juhtimises aitab tagada ajakirjandusvabadust ja kvaliteetset, usaldusväärset meediat. Samuti paraneb avaliku arutelu kvaliteet. Rahvusringhääling kui avalik-õiguslik meediakanal on oluline ühiskondlike arutelude kujundaja. Kui juhtorgan on mitmekesisem ja sõltumatum, võib see aidata edendada sisukamat ja erapooletumat ühiskondlikku dialoogi. Avalikkus saab parema ligipääsu mitmekülgsemale ja tasakaalustatumale informatsioonile, mis aitab kaasa teadlikuma kodanikuühiskonna kujunemisele. Sõltumatu ja professionaalne Rahvusringhääling saab paremini täita oma ülesannet edendada eesti keelt, kultuuri ja identiteeti poliitilistest huvidest sõltumatult.</w:t>
      </w:r>
    </w:p>
    <w:p w14:paraId="53BE23E6" w14:textId="26A6BA72"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Kui Rahvusringhäälingu juhtimine on läbipaistvam ja sõltumatum, võib see suurendada usaldust Rahvusringhäälingu </w:t>
      </w:r>
      <w:r w:rsidR="00F06F7D" w:rsidRPr="00C61D50">
        <w:rPr>
          <w:rFonts w:ascii="Times New Roman" w:hAnsi="Times New Roman" w:cs="Times New Roman"/>
        </w:rPr>
        <w:t xml:space="preserve">ja ka kogu Eesti meedia </w:t>
      </w:r>
      <w:r w:rsidRPr="00C61D50">
        <w:rPr>
          <w:rFonts w:ascii="Times New Roman" w:hAnsi="Times New Roman" w:cs="Times New Roman"/>
        </w:rPr>
        <w:t xml:space="preserve">vastu. See omakorda võib vähendada ühiskonna polariseerumist ja desinformatsiooni levikut. Kui </w:t>
      </w:r>
      <w:r w:rsidR="00D4702B" w:rsidRPr="00C61D50">
        <w:rPr>
          <w:rFonts w:ascii="Times New Roman" w:hAnsi="Times New Roman" w:cs="Times New Roman"/>
        </w:rPr>
        <w:t>Rahvusringhäälingu</w:t>
      </w:r>
      <w:r w:rsidRPr="00C61D50">
        <w:rPr>
          <w:rFonts w:ascii="Times New Roman" w:hAnsi="Times New Roman" w:cs="Times New Roman"/>
        </w:rPr>
        <w:t xml:space="preserve"> juhtimine on vähem sõltuv erakondlikest huvidest, võib see vähendada poliitilise ideoloogia survet kultuuriprogrammide ja meediasisu kujundamisel.</w:t>
      </w:r>
      <w:r w:rsidR="00F06F7D" w:rsidRPr="00C61D50">
        <w:rPr>
          <w:rFonts w:ascii="Times New Roman" w:hAnsi="Times New Roman" w:cs="Times New Roman"/>
        </w:rPr>
        <w:t xml:space="preserve"> </w:t>
      </w:r>
      <w:r w:rsidRPr="00C61D50">
        <w:rPr>
          <w:rFonts w:ascii="Times New Roman" w:hAnsi="Times New Roman" w:cs="Times New Roman"/>
        </w:rPr>
        <w:t xml:space="preserve"> Kultuurisaated, filmid, muusika ja muud kultuuriprojektid saavad suurema vabaduse tegeleda ühiskonnale oluliste teemadega, kartmata poliitilist sekkumist. Muudatus aitab kaasa sõltumatuma, mitmekesisema ja kvaliteetsema kultuuriruumi kujunemisele, kus avalik-õiguslik meedia toetab ausat ja tasakaalustatud ühiskondlikku arutelu ning kultuuri arengut.</w:t>
      </w:r>
    </w:p>
    <w:p w14:paraId="40740D1D"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rPr>
        <w:br/>
      </w:r>
      <w:r w:rsidRPr="00C61D50">
        <w:rPr>
          <w:rFonts w:ascii="Times New Roman" w:hAnsi="Times New Roman" w:cs="Times New Roman"/>
          <w:u w:val="single"/>
        </w:rPr>
        <w:t>Mõju välissuhetele</w:t>
      </w:r>
    </w:p>
    <w:p w14:paraId="3F27F437"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Muudatusel võib olla mõju välissuhetele ja suhetele rahvusvaheliste organisatsioonidega, eriti nende institutsioonidega, mis tegelevad meediavabaduse, demokraatia ja õigusriigi põhimõtetega. </w:t>
      </w:r>
      <w:r w:rsidRPr="00C61D50">
        <w:rPr>
          <w:rFonts w:ascii="Times New Roman" w:hAnsi="Times New Roman" w:cs="Times New Roman"/>
        </w:rPr>
        <w:lastRenderedPageBreak/>
        <w:t>Tegemist on Eesti riigi maine seisukohalt muudatustega, mille mõju tuleb pidada oluliseks, aga mille ulatus ja esinemise sagedus on pigem väike. Ebasoovitava mõju kaasnemist ei ole ette näha.</w:t>
      </w:r>
    </w:p>
    <w:p w14:paraId="7AD0C448" w14:textId="5A416BE6" w:rsidR="00D645E2" w:rsidRPr="00C61D50" w:rsidRDefault="0015289B" w:rsidP="00A738D6">
      <w:pPr>
        <w:jc w:val="both"/>
        <w:rPr>
          <w:rFonts w:ascii="Times New Roman" w:hAnsi="Times New Roman" w:cs="Times New Roman"/>
        </w:rPr>
      </w:pPr>
      <w:r w:rsidRPr="00C61D50">
        <w:rPr>
          <w:rFonts w:ascii="Times New Roman" w:hAnsi="Times New Roman" w:cs="Times New Roman"/>
        </w:rPr>
        <w:t>Euroopa Liidus on käimas arutelud avalik-õigusliku meedia sõltumatuse kaitsmiseks, sh jõustus 2024 aasta kevadel otsekohalduv Euroopa meediavabaduse määrus. Kui Eesti hakkab rakendama tasakaalustavamat Rahvusringhäälingu juhtimismudelit, võib see aidata ennetada võimalikke kriitilisi hinnanguid E</w:t>
      </w:r>
      <w:r w:rsidR="00D4702B" w:rsidRPr="00C61D50">
        <w:rPr>
          <w:rFonts w:ascii="Times New Roman" w:hAnsi="Times New Roman" w:cs="Times New Roman"/>
        </w:rPr>
        <w:t>uroopa Liidu</w:t>
      </w:r>
      <w:r w:rsidRPr="00C61D50">
        <w:rPr>
          <w:rFonts w:ascii="Times New Roman" w:hAnsi="Times New Roman" w:cs="Times New Roman"/>
        </w:rPr>
        <w:t xml:space="preserve"> tasandil. Euroopa Komisjon ja Euroopa Nõukogu on rõhutanud, et avalik-õigusliku meedia juhtimine peab olema sõltumatu ja poliitiliselt tasakaalustatud. Kui Rahvusringhäälingu nõukogu muutub vähem erakondlikuks ja läbipaistvamaks, võib see parandada Eesti mainet õigusriigi ja meediavabaduse tagamisel.</w:t>
      </w:r>
    </w:p>
    <w:p w14:paraId="36070A59" w14:textId="77777777" w:rsidR="00D645E2" w:rsidRPr="00C61D50" w:rsidRDefault="0015289B" w:rsidP="00A738D6">
      <w:pPr>
        <w:jc w:val="both"/>
        <w:rPr>
          <w:rFonts w:ascii="Times New Roman" w:hAnsi="Times New Roman" w:cs="Times New Roman"/>
        </w:rPr>
      </w:pPr>
      <w:commentRangeStart w:id="17"/>
      <w:r w:rsidRPr="00C61D50">
        <w:rPr>
          <w:rFonts w:ascii="Times New Roman" w:hAnsi="Times New Roman" w:cs="Times New Roman"/>
        </w:rPr>
        <w:t>Euroopa Nõukogu on varem kritiseerinud riike, kus avalik-õiguslik meedia on tugeva poliitilise surve all. Kui Eesti tugevdab Rahvusringhäälingu sõltumatust, võib see tõsta Eesti mainet demokraatia ja ajakirjandusvabaduse kaitsja riigina. OSCE meediavabaduse esindaja ja mitmed rahvusvahelise organisatsioonid jälgivad riikide avalik-õigusliku meedia poliitilist sõltumatust. Kui muudatused tagavad parema tasakaalu Rahvusringhäälingu juhtimises, võib see vähendada võimalikke tähelepanekuid ja kriitikat ning aidata parandada Eesti meediavabaduse hinnangut.</w:t>
      </w:r>
      <w:commentRangeEnd w:id="17"/>
      <w:r w:rsidR="00F5778A">
        <w:rPr>
          <w:rStyle w:val="Kommentaariviide"/>
        </w:rPr>
        <w:commentReference w:id="17"/>
      </w:r>
    </w:p>
    <w:p w14:paraId="4724CC7A" w14:textId="2C6161BF" w:rsidR="00D645E2" w:rsidRPr="00C61D50" w:rsidRDefault="0015289B" w:rsidP="00A738D6">
      <w:pPr>
        <w:jc w:val="both"/>
        <w:rPr>
          <w:rFonts w:ascii="Times New Roman" w:hAnsi="Times New Roman" w:cs="Times New Roman"/>
        </w:rPr>
      </w:pPr>
      <w:r w:rsidRPr="00C61D50">
        <w:rPr>
          <w:rFonts w:ascii="Times New Roman" w:hAnsi="Times New Roman" w:cs="Times New Roman"/>
        </w:rPr>
        <w:t>Lahendus mõjutab ka rahvusvahelises plaanis teiste riikide suhtumist Eestisse. Muudatusel on peamiselt positiivne mõju Eesti rahvusvahelistele suhetele, eriti E</w:t>
      </w:r>
      <w:r w:rsidR="006C70F5" w:rsidRPr="00C61D50">
        <w:rPr>
          <w:rFonts w:ascii="Times New Roman" w:hAnsi="Times New Roman" w:cs="Times New Roman"/>
        </w:rPr>
        <w:t>uroopa Liidu</w:t>
      </w:r>
      <w:r w:rsidRPr="00C61D50">
        <w:rPr>
          <w:rFonts w:ascii="Times New Roman" w:hAnsi="Times New Roman" w:cs="Times New Roman"/>
        </w:rPr>
        <w:t>, Euroopa Nõukogu ja rahvusvaheliste ajakirjandusvabaduse organisatsioonide kontekstis. See aitab tugevdada Eesti mainet demokraatia ja õigusriigi eest seisva riigina ning võib parandada meediavabaduse reitinguid.</w:t>
      </w:r>
    </w:p>
    <w:p w14:paraId="4ED49DBB" w14:textId="5B4EEAB1" w:rsidR="00D645E2" w:rsidRPr="00C61D50" w:rsidRDefault="0015289B" w:rsidP="00A738D6">
      <w:pPr>
        <w:jc w:val="both"/>
        <w:rPr>
          <w:rFonts w:ascii="Times New Roman" w:hAnsi="Times New Roman" w:cs="Times New Roman"/>
          <w:b/>
          <w:bCs/>
        </w:rPr>
      </w:pPr>
      <w:r w:rsidRPr="00C61D50">
        <w:rPr>
          <w:rFonts w:ascii="Times New Roman" w:hAnsi="Times New Roman" w:cs="Times New Roman"/>
          <w:b/>
          <w:bCs/>
        </w:rPr>
        <w:t xml:space="preserve">2.2.4.2. Peatoimetajatega ja toimetuse juhtidega </w:t>
      </w:r>
      <w:del w:id="18" w:author="Pilleriin Lindsalu - JUSTDIGI" w:date="2025-09-23T19:20:00Z" w16du:dateUtc="2025-09-23T16:20:00Z">
        <w:r w:rsidRPr="00C61D50" w:rsidDel="0052159D">
          <w:rPr>
            <w:rFonts w:ascii="Times New Roman" w:hAnsi="Times New Roman" w:cs="Times New Roman"/>
            <w:b/>
            <w:bCs/>
          </w:rPr>
          <w:delText xml:space="preserve">tähtajatute </w:delText>
        </w:r>
      </w:del>
      <w:commentRangeStart w:id="19"/>
      <w:ins w:id="20" w:author="Pilleriin Lindsalu - JUSTDIGI" w:date="2025-09-23T19:20:00Z" w16du:dateUtc="2025-09-23T16:20:00Z">
        <w:r w:rsidR="0052159D" w:rsidRPr="00C61D50">
          <w:rPr>
            <w:rFonts w:ascii="Times New Roman" w:hAnsi="Times New Roman" w:cs="Times New Roman"/>
            <w:b/>
            <w:bCs/>
          </w:rPr>
          <w:t>tähtaja</w:t>
        </w:r>
        <w:r w:rsidR="0052159D">
          <w:rPr>
            <w:rFonts w:ascii="Times New Roman" w:hAnsi="Times New Roman" w:cs="Times New Roman"/>
            <w:b/>
            <w:bCs/>
          </w:rPr>
          <w:t>liste</w:t>
        </w:r>
        <w:r w:rsidR="0052159D" w:rsidRPr="00C61D50">
          <w:rPr>
            <w:rFonts w:ascii="Times New Roman" w:hAnsi="Times New Roman" w:cs="Times New Roman"/>
            <w:b/>
            <w:bCs/>
          </w:rPr>
          <w:t xml:space="preserve"> </w:t>
        </w:r>
        <w:commentRangeEnd w:id="19"/>
        <w:r w:rsidR="0052159D">
          <w:rPr>
            <w:rStyle w:val="Kommentaariviide"/>
          </w:rPr>
          <w:commentReference w:id="19"/>
        </w:r>
      </w:ins>
      <w:r w:rsidRPr="00C61D50">
        <w:rPr>
          <w:rFonts w:ascii="Times New Roman" w:hAnsi="Times New Roman" w:cs="Times New Roman"/>
          <w:b/>
          <w:bCs/>
        </w:rPr>
        <w:t>töölepingute sõlmimine</w:t>
      </w:r>
    </w:p>
    <w:p w14:paraId="4DB3E70C"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ERHS eriseadusena peatoimetajate ja toimetuse juhtide töölepingulisi suhteid ei reguleeri. Rahvusringhäälingus töötab töölepingu seaduse alusel tähtajatute töölepingutega kümme peatoimetajat ja kaheksa toimetuse juhti. Selleks, et Rahvusringhääling oleks organisatsioonina muutumisvõimeline, on loodud eelnõuga süsteem, kus loomingulist vastutust kandvatel töökohtadel töötavad isikud vahetuksid. Peatoimetajate ja toimetuste juhtide korrapärane vahetumine aitab kaasa uute loominguliste lahenduste sünnile ning aitab hoida programmi ning teised meediateenused mitmekülgsena, mis on kiiresti muutuvas meediavaldkonnas ja meedia sisu tarbimise võimaluste avardumisel väga tähtis. Muudatuse sisuks on uus regulatsioon, milles sätestatakse Rahvusringhäälingu toimetuste juhtimise ja vastutuse põhimõtted, sealhulgas kohustust valida peatoimetajad ja toimetuste juhid avaliku konkursi korras tähtajalise töölepinguga kuni viieks aastaks. Selline lähenemine on kooskõlas Euroopa Nõukogu direktiiviga 1999/70/EÜ, mis lubab liikmesriikidel kehtestada teatud sektorites tähtajalisi töösuhteid, kui on sätestatud objektiivsed alused, mis väldivad kuritarvitusi. Muudatused hõlmavad ka eetikanõuniku töölepingut, mis muudetakse sarnaselt peatoimetaja ja toimetuse juhiga tähtajaliseks. Nõukogu sõlmib eetikanõunikuga tähtajalise töölepingu samuti kuni viieks aastaks. Selle muudatuse eesmärk on tagada eetikanõuniku sõltumatus ja võimaldada regulaarset hinnangut tema tööle.</w:t>
      </w:r>
    </w:p>
    <w:p w14:paraId="09B3A894" w14:textId="526A942E" w:rsidR="00D645E2" w:rsidRPr="00C61D50" w:rsidRDefault="0015289B" w:rsidP="00A738D6">
      <w:pPr>
        <w:jc w:val="both"/>
        <w:rPr>
          <w:rFonts w:ascii="Times New Roman" w:hAnsi="Times New Roman" w:cs="Times New Roman"/>
        </w:rPr>
      </w:pPr>
      <w:r w:rsidRPr="00C61D50">
        <w:rPr>
          <w:rFonts w:ascii="Times New Roman" w:hAnsi="Times New Roman" w:cs="Times New Roman"/>
        </w:rPr>
        <w:lastRenderedPageBreak/>
        <w:t>Muudatustest mõjutatud sihtrühm on Rahvusringhäälingu juhtiv töötajad, sest nende töösuhte olemus muutub, Rahvusringhäälingu juhatus ja nõukogu, sest nemad peavad haldama konkursside korraldamist ja personali vahetumist, ajakirjanikud ja meediasektor, sest muudatus võib muuta töötingimusi ja konkurentsi juhtivate ametikohtade pärast ning avalikkus ja meediatarbijad, sest Rahvusringhäälingu sisu mitmekesisus ja loominguline dünaamika võivad muutuda. Seega on muudatusel mõju, mis puudutab nii Rahvusringhäälingut kui organisatsiooni, meediamaastikku kui ka laiemat ühiskonda.</w:t>
      </w:r>
    </w:p>
    <w:p w14:paraId="4C56FAD9"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rPr>
        <w:br/>
      </w:r>
      <w:r w:rsidRPr="00C61D50">
        <w:rPr>
          <w:rFonts w:ascii="Times New Roman" w:hAnsi="Times New Roman" w:cs="Times New Roman"/>
          <w:u w:val="single"/>
        </w:rPr>
        <w:t>Sotsiaalne mõju</w:t>
      </w:r>
    </w:p>
    <w:p w14:paraId="3137A41A" w14:textId="77777777" w:rsidR="006C70F5" w:rsidRPr="00C61D50" w:rsidRDefault="0015289B" w:rsidP="00A738D6">
      <w:pPr>
        <w:jc w:val="both"/>
        <w:rPr>
          <w:rFonts w:ascii="Times New Roman" w:hAnsi="Times New Roman" w:cs="Times New Roman"/>
        </w:rPr>
      </w:pPr>
      <w:r w:rsidRPr="00C61D50">
        <w:rPr>
          <w:rFonts w:ascii="Times New Roman" w:hAnsi="Times New Roman" w:cs="Times New Roman"/>
        </w:rPr>
        <w:t xml:space="preserve">Lahendus mõjutab tööhõivet. Rahvusringhäälingule kaasneb peatoimetajate ja toimetuse juhtide töölepingute tähtajaliseks muutmisega võimalus senisest paremini tagada, et nendele olulistele positsioonidele valitakse parimatest parimad. Iga viie aasta järel korraldatakse töökohale avalik konkurss, kus ka senine juht saab võimaluse kandideerida ja edu korral valituks osutuda. </w:t>
      </w:r>
    </w:p>
    <w:p w14:paraId="3FE242CE" w14:textId="5DC387A5" w:rsidR="00D645E2" w:rsidRPr="00C61D50" w:rsidRDefault="0015289B" w:rsidP="00A738D6">
      <w:pPr>
        <w:jc w:val="both"/>
        <w:rPr>
          <w:rFonts w:ascii="Times New Roman" w:hAnsi="Times New Roman" w:cs="Times New Roman"/>
        </w:rPr>
      </w:pPr>
      <w:r w:rsidRPr="00C61D50">
        <w:rPr>
          <w:rFonts w:ascii="Times New Roman" w:hAnsi="Times New Roman" w:cs="Times New Roman"/>
        </w:rPr>
        <w:t>Lahendusel on oluline positiivne mõju kogu Rahvusringhäälingu töötajaskonnale, kellele luuakse seeläbi uusi arengu- ja karjäärivõimalusi. Muudatusega soodustatakse järelkasvu loomist. Kuna juhtivad ametikohad avatakse regulaarselt konkurssidele, võib see pakkuda võimalusi uutele talentidele. See võib parandada meediasektori tööalast liikuvust ja soodustada värskete ideede ning oskuste liikumist Rahvusringhäälingu ja erasektori vahel.</w:t>
      </w:r>
    </w:p>
    <w:p w14:paraId="6629A8DB" w14:textId="7F793E23"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Avalikud konkursid Rahvusringhäälingu juhtivatele kohtadele tähendavad, et meediasektoris on rohkem konkurentsi kogenud toimetajate ja juhtide vahel. Samas võib see tähendada, et ka erasektori meediaorganisatsioonid saavad Rahvusringhäälingu töötajate hulgast värvata kogenud spetsialiste, kes ei osutunud Rahvusringhäälingus valituks või kelle leping lõppes. Muudatus </w:t>
      </w:r>
      <w:r w:rsidR="006C70F5" w:rsidRPr="00C61D50">
        <w:rPr>
          <w:rFonts w:ascii="Times New Roman" w:hAnsi="Times New Roman" w:cs="Times New Roman"/>
        </w:rPr>
        <w:t>v</w:t>
      </w:r>
      <w:r w:rsidRPr="00C61D50">
        <w:rPr>
          <w:rFonts w:ascii="Times New Roman" w:hAnsi="Times New Roman" w:cs="Times New Roman"/>
        </w:rPr>
        <w:t>õib tõsta palgataset, kui Rahvusringhääling ja erameedia hakkavad konkureerima spetsialistide pärast.</w:t>
      </w:r>
    </w:p>
    <w:p w14:paraId="673FD976"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Peamine tähtajalise töölepingu negatiivne mõju võib avalduda valituks osutunud töötajale, kellel puudub kindlustunne tuleviku suhtes. Teadmatus, mis saab, kui tähtajaline tööleping lõpeb, võib mõjutada tema heaolu. Tähtajalise töölepinguga töötades suureneb risk, et peale tähtaja lõppu võib töötaja määramata ajaks töötuks jääda, kuid arvestades juhtpositsioonidel olevate töötajate pädevust, ei ole töötuks jäämine siiski eriti tõenäoline</w:t>
      </w:r>
      <w:commentRangeStart w:id="21"/>
      <w:r w:rsidRPr="00C61D50">
        <w:rPr>
          <w:rFonts w:ascii="Times New Roman" w:hAnsi="Times New Roman" w:cs="Times New Roman"/>
        </w:rPr>
        <w:t>.</w:t>
      </w:r>
      <w:commentRangeEnd w:id="21"/>
      <w:r w:rsidR="00000D07">
        <w:rPr>
          <w:rStyle w:val="Kommentaariviide"/>
        </w:rPr>
        <w:commentReference w:id="21"/>
      </w:r>
    </w:p>
    <w:p w14:paraId="17866008" w14:textId="6951D3E7" w:rsidR="00D645E2" w:rsidRPr="00C61D50" w:rsidRDefault="0015289B" w:rsidP="00A738D6">
      <w:pPr>
        <w:jc w:val="both"/>
        <w:rPr>
          <w:rFonts w:ascii="Times New Roman" w:hAnsi="Times New Roman" w:cs="Times New Roman"/>
        </w:rPr>
      </w:pPr>
      <w:r w:rsidRPr="00C61D50">
        <w:rPr>
          <w:rFonts w:ascii="Times New Roman" w:hAnsi="Times New Roman" w:cs="Times New Roman"/>
        </w:rPr>
        <w:t>Samuti võib tekitada ajude väljavoolu erasektorisse või välismaale, kui Rahvusringhääling ei suuda spetsialiste hoida.</w:t>
      </w:r>
      <w:r w:rsidR="006C70F5" w:rsidRPr="00C61D50">
        <w:rPr>
          <w:rFonts w:ascii="Times New Roman" w:hAnsi="Times New Roman" w:cs="Times New Roman"/>
        </w:rPr>
        <w:t xml:space="preserve"> </w:t>
      </w:r>
      <w:r w:rsidRPr="00C61D50">
        <w:rPr>
          <w:rFonts w:ascii="Times New Roman" w:hAnsi="Times New Roman" w:cs="Times New Roman"/>
        </w:rPr>
        <w:t>Tööjõu voolavus võib põhjustada teadmiste ja kogemuste kadumist, mis mõjutab Rahvusringhäälingu pikaajalist arengut. Muudatuse mõju tööturule sõltub sellest, kui hästi suudetakse tasakaalustada töökindlus ja dünaamilisus, et Rahvusringhääling jääks konkurentsivõimeliseks ja atraktiivseks tööandjaks, säilitades samal ajal tööjõu stabiilsuse ja teadmiste järjepidevuse.</w:t>
      </w:r>
    </w:p>
    <w:p w14:paraId="191ED66B" w14:textId="654B7E8E" w:rsidR="00D645E2" w:rsidRPr="00C61D50" w:rsidRDefault="0015289B" w:rsidP="00A738D6">
      <w:pPr>
        <w:jc w:val="both"/>
        <w:rPr>
          <w:rFonts w:ascii="Times New Roman" w:hAnsi="Times New Roman" w:cs="Times New Roman"/>
        </w:rPr>
      </w:pPr>
      <w:r w:rsidRPr="00C61D50">
        <w:rPr>
          <w:rFonts w:ascii="Times New Roman" w:hAnsi="Times New Roman" w:cs="Times New Roman"/>
        </w:rPr>
        <w:t>Lahendus on väga oluline, kuid mõju ulatus pigem väike ja mõju avaldumise sagedus eelduslikult iga viie aasta järel. Ebasoovitava mõju risk on väike, sest see puudutab Rahvusringhäälingus umbes 20 töötajat, kellest osa puhul võib tähtajalisel töölepingul olla hoopis positiivne mõju.</w:t>
      </w:r>
    </w:p>
    <w:p w14:paraId="4F149399"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rPr>
        <w:lastRenderedPageBreak/>
        <w:br/>
      </w:r>
      <w:r w:rsidRPr="00C61D50">
        <w:rPr>
          <w:rFonts w:ascii="Times New Roman" w:hAnsi="Times New Roman" w:cs="Times New Roman"/>
          <w:u w:val="single"/>
        </w:rPr>
        <w:t>Kultuuriline mõju</w:t>
      </w:r>
    </w:p>
    <w:p w14:paraId="636F2E6B"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Muudatustel, mis käsitlevad Rahvusringhäälingu juhtimise ja töötajate töölepingute korda, on kultuuriline mõju, mis kajastub nii Rahvusringhäälingu siseorganisatsiooni kultuuris, Eesti meediamaastikul kui ka laiemalt Eesti ühiskonnas. Need muudatused võivad mõjutada meediatarbimise harjumusi, avalikku arutelu ja kultuurilise mitmekesisuse edendamist. Lahendusega kaasneb mõju meediateenuste kvaliteedile. </w:t>
      </w:r>
      <w:commentRangeStart w:id="22"/>
      <w:r w:rsidRPr="00C61D50">
        <w:rPr>
          <w:rFonts w:ascii="Times New Roman" w:hAnsi="Times New Roman" w:cs="Times New Roman"/>
        </w:rPr>
        <w:t>Kuna meediatarbimine laiemalt on üks inimese põhivajadustest, siis muudatusega antaksegi võimalus senisest paremini tagada, et nendele olulistele positsioonidele valitakse parimatest parimad, et need põhivajadused saaksid kvaliteetselt täidetud.</w:t>
      </w:r>
      <w:commentRangeEnd w:id="22"/>
      <w:r w:rsidR="002E6B85">
        <w:rPr>
          <w:rStyle w:val="Kommentaariviide"/>
        </w:rPr>
        <w:commentReference w:id="22"/>
      </w:r>
      <w:r w:rsidRPr="00C61D50">
        <w:rPr>
          <w:rFonts w:ascii="Times New Roman" w:hAnsi="Times New Roman" w:cs="Times New Roman"/>
        </w:rPr>
        <w:t xml:space="preserve"> Iga viie aasta järel korraldatakse töökohale avalik konkurss, kus ka senine juht saab võimaluse kandideerida ja edu korral valituks osutuda. Uus süsteem annab võimaluse juhi tegevust korrapäraselt hinnata ja sellisel tegevusel on eeldatavalt oluline positiivne mõju meediateenuse kvaliteedile laiemalt.</w:t>
      </w:r>
    </w:p>
    <w:p w14:paraId="3B54B6E8"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Peatoimetajate ja toimetuse juhtide tähtajaline tööleping ja regulaarne vahetumine võivad soodustada uuenduste sisseviimist ja värskete ideede rakendamist. Iga uue juhi tulekuga kaasnevad uued ideed ja visioonid, mis võivad tõhustada loomingulist vabadust ja eksperimenteerimist. Töökorralduse muutumine võib aidata Rahvusringhäälingul rohkem kohaneda kiirete muutustega ja arvestada laiemalt kultuuriliste trendide ja ühiskondlike ootustega.</w:t>
      </w:r>
    </w:p>
    <w:p w14:paraId="3BF9BBAC" w14:textId="2618FDC2"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Juhtide vahetumine ja tähtajalised lepingud võivad muuta organisatsiooni kultuuri paindlikumaks ja kohanemisvõimelisemaks. Kuid samas võivad muudatused töötajates tuua kaasa ka ebamugavusi ja sisetülisid organisatsiooni sees, kuna töötajad ei pruugi oma ametikohal </w:t>
      </w:r>
      <w:r w:rsidR="00AD7CF9" w:rsidRPr="00C61D50">
        <w:rPr>
          <w:rFonts w:ascii="Times New Roman" w:hAnsi="Times New Roman" w:cs="Times New Roman"/>
        </w:rPr>
        <w:t xml:space="preserve">üle viie aasta </w:t>
      </w:r>
      <w:r w:rsidRPr="00C61D50">
        <w:rPr>
          <w:rFonts w:ascii="Times New Roman" w:hAnsi="Times New Roman" w:cs="Times New Roman"/>
        </w:rPr>
        <w:t>püsida. Sellel on võimalik mõju ka töötajate usaldusväärsusele ja meeskonnatunde tugevusele. Kui meeskonnaliikmed vahetuvad, võib see vähendada organisatsiooni sisemist stabiilsust, kuigi samaaegselt toob see kaasa ka areneva ja paindliku meediakeskkonna.</w:t>
      </w:r>
    </w:p>
    <w:p w14:paraId="76A183B5" w14:textId="27CBC1E9"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Tähtajaliste lepingute süsteem võib võimaldada rohkem loomingulist vabadust, kuna juhtkond on kohustatud oma töö kvaliteedi ja loovuse eest vastutama. Iga juhtimine ja toimetuse juhtimine on ajutine, mis võib soodustada rohkem loovat ja katsetavat sisu. Kui muudatused aitavad tõsta meedia kvaliteeti ja mitmekesisust, võib see suurendada kultuuriliste programmide, </w:t>
      </w:r>
      <w:proofErr w:type="spellStart"/>
      <w:r w:rsidRPr="00C61D50">
        <w:rPr>
          <w:rFonts w:ascii="Times New Roman" w:hAnsi="Times New Roman" w:cs="Times New Roman"/>
        </w:rPr>
        <w:t>dokumentaalide</w:t>
      </w:r>
      <w:proofErr w:type="spellEnd"/>
      <w:r w:rsidRPr="00C61D50">
        <w:rPr>
          <w:rFonts w:ascii="Times New Roman" w:hAnsi="Times New Roman" w:cs="Times New Roman"/>
        </w:rPr>
        <w:t xml:space="preserve"> ja kohalike kultuurihuvide esindatust, mis omakorda muudab kultuurilise meedia tarbimist Eestis rikkamaks ja värvikamaks.</w:t>
      </w:r>
    </w:p>
    <w:p w14:paraId="2D46A8DF"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Avalik konkurss peatoimetajate ja toimetuse juhtide ametikohtadele tagab, et valitakse kvalifitseeritud ja loovad spetsialistid, kellel on võime luua rahvuslikult olulist kultuurilist sisu, pakkudes vaatajatele kvaliteetset sisu erinevates kultuurilistes ja hariduslikes valdkondades. Tähtajalised ametikohad võivad toetada kultuurilise pluralismi arengut, kuna toimetustes saavad töötada erinevate taustadega professionaalid, kellel on erinevad ideed, väärtused ja visioonid. See aitab kaasa sellele, et kultuuriline mitmekesisus on meedias rohkem esindatud.</w:t>
      </w:r>
    </w:p>
    <w:p w14:paraId="0AC93F11" w14:textId="77777777" w:rsidR="00D645E2" w:rsidRPr="00C61D50" w:rsidRDefault="0015289B" w:rsidP="00A738D6">
      <w:pPr>
        <w:jc w:val="both"/>
        <w:rPr>
          <w:rFonts w:ascii="Times New Roman" w:hAnsi="Times New Roman" w:cs="Times New Roman"/>
          <w:u w:val="single"/>
        </w:rPr>
      </w:pPr>
      <w:r w:rsidRPr="00C61D50">
        <w:rPr>
          <w:rFonts w:ascii="Times New Roman" w:hAnsi="Times New Roman" w:cs="Times New Roman"/>
        </w:rPr>
        <w:br/>
      </w:r>
      <w:r w:rsidRPr="00C61D50">
        <w:rPr>
          <w:rFonts w:ascii="Times New Roman" w:hAnsi="Times New Roman" w:cs="Times New Roman"/>
          <w:u w:val="single"/>
        </w:rPr>
        <w:t>Mõju riigivalitsemisele</w:t>
      </w:r>
    </w:p>
    <w:p w14:paraId="658530A9" w14:textId="55B09D87" w:rsidR="00D645E2" w:rsidRPr="00C61D50" w:rsidRDefault="0015289B" w:rsidP="00A738D6">
      <w:pPr>
        <w:jc w:val="both"/>
        <w:rPr>
          <w:rFonts w:ascii="Times New Roman" w:hAnsi="Times New Roman" w:cs="Times New Roman"/>
        </w:rPr>
      </w:pPr>
      <w:r w:rsidRPr="00C61D50">
        <w:rPr>
          <w:rFonts w:ascii="Times New Roman" w:hAnsi="Times New Roman" w:cs="Times New Roman"/>
        </w:rPr>
        <w:lastRenderedPageBreak/>
        <w:t>Lahendus puudutab peamisel Rahvusringhäälingut ning muudatustest otseselt mõjutatud sihtrühm</w:t>
      </w:r>
      <w:r w:rsidR="006C70F5" w:rsidRPr="00C61D50">
        <w:rPr>
          <w:rFonts w:ascii="Times New Roman" w:hAnsi="Times New Roman" w:cs="Times New Roman"/>
        </w:rPr>
        <w:t xml:space="preserve"> on</w:t>
      </w:r>
      <w:r w:rsidRPr="00C61D50">
        <w:rPr>
          <w:rFonts w:ascii="Times New Roman" w:hAnsi="Times New Roman" w:cs="Times New Roman"/>
        </w:rPr>
        <w:t xml:space="preserve"> väike.</w:t>
      </w:r>
    </w:p>
    <w:p w14:paraId="41A8BA28" w14:textId="0E5579D3" w:rsidR="00D645E2" w:rsidRPr="00C61D50" w:rsidRDefault="0015289B" w:rsidP="00A738D6">
      <w:pPr>
        <w:jc w:val="both"/>
        <w:rPr>
          <w:rFonts w:ascii="Times New Roman" w:hAnsi="Times New Roman" w:cs="Times New Roman"/>
        </w:rPr>
      </w:pPr>
      <w:r w:rsidRPr="00C61D50">
        <w:rPr>
          <w:rFonts w:ascii="Times New Roman" w:hAnsi="Times New Roman" w:cs="Times New Roman"/>
        </w:rPr>
        <w:t>Peatoimetajate ja toimetuste juhtide töösuhete täpsustamine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ning Rahvusringhäälingule kohustuse panemine valida peatoimetajad ja toimetuste juhid tähtajalise töölepinguga kuni viieks aastaks mõjutab Rahvusringhäälingu tööskoormust ja toob kaasa täiendava tegevuskulu (avaliku konkursi korraldamise kulu). Tähtajalise töölepingu sõlmimisega võivad kaasneda ka muud kulud. Näiteks töötaja koondamise korral ei piisa hüvitisest, mis on ette nähtud tähtajatu lepinguga töötajale (ühe kuu keskmine töötasu). Tööandja on </w:t>
      </w:r>
      <w:r w:rsidR="006C70F5" w:rsidRPr="00C61D50">
        <w:rPr>
          <w:rFonts w:ascii="Times New Roman" w:hAnsi="Times New Roman" w:cs="Times New Roman"/>
        </w:rPr>
        <w:t>töölepingu seaduse</w:t>
      </w:r>
      <w:r w:rsidRPr="00C61D50">
        <w:rPr>
          <w:rFonts w:ascii="Times New Roman" w:hAnsi="Times New Roman" w:cs="Times New Roman"/>
        </w:rPr>
        <w:t xml:space="preserve"> § 100 lõike 3 kohaselt kohustatud maksma tähtajalise lepinguga töötajale hüvitist ulatuses, mis vastab töötasule, mida töötajal oleks olnud õigus saada lepingu tähtaja saabumiseni.</w:t>
      </w:r>
    </w:p>
    <w:p w14:paraId="33D22AE2" w14:textId="0DC0CA01" w:rsidR="00D6698C" w:rsidRPr="00C61D50" w:rsidRDefault="0015289B" w:rsidP="00A738D6">
      <w:pPr>
        <w:jc w:val="both"/>
        <w:rPr>
          <w:rFonts w:ascii="Times New Roman" w:hAnsi="Times New Roman" w:cs="Times New Roman"/>
        </w:rPr>
      </w:pPr>
      <w:r w:rsidRPr="00C61D50">
        <w:rPr>
          <w:rFonts w:ascii="Times New Roman" w:hAnsi="Times New Roman" w:cs="Times New Roman"/>
        </w:rPr>
        <w:t xml:space="preserve">Muudatusega otsest mõju riigieelarvele ei kaasne. Rahvusringhäälingule eraldatava toetuse suurus </w:t>
      </w:r>
      <w:r w:rsidR="00D6698C" w:rsidRPr="00C61D50">
        <w:rPr>
          <w:rFonts w:ascii="Times New Roman" w:hAnsi="Times New Roman" w:cs="Times New Roman"/>
        </w:rPr>
        <w:t xml:space="preserve">ja selle kujunemise loogika </w:t>
      </w:r>
      <w:r w:rsidRPr="00C61D50">
        <w:rPr>
          <w:rFonts w:ascii="Times New Roman" w:hAnsi="Times New Roman" w:cs="Times New Roman"/>
        </w:rPr>
        <w:t xml:space="preserve">kalendriaastas on kindlaks määratud </w:t>
      </w:r>
      <w:r w:rsidR="00D6698C" w:rsidRPr="00C61D50">
        <w:rPr>
          <w:rFonts w:ascii="Times New Roman" w:hAnsi="Times New Roman" w:cs="Times New Roman"/>
        </w:rPr>
        <w:t xml:space="preserve">raamlepinguga </w:t>
      </w:r>
      <w:r w:rsidRPr="00C61D50">
        <w:rPr>
          <w:rFonts w:ascii="Times New Roman" w:hAnsi="Times New Roman" w:cs="Times New Roman"/>
        </w:rPr>
        <w:t>ning ta peab oma tegevust ja kulusid planeerima kindlaks määratud eelarve raames.</w:t>
      </w:r>
    </w:p>
    <w:p w14:paraId="2FD62A09" w14:textId="77777777" w:rsidR="00B0075F" w:rsidRPr="00C61D50" w:rsidRDefault="00B0075F" w:rsidP="00A738D6">
      <w:pPr>
        <w:jc w:val="both"/>
        <w:rPr>
          <w:rFonts w:ascii="Times New Roman" w:hAnsi="Times New Roman" w:cs="Times New Roman"/>
          <w:b/>
          <w:bCs/>
        </w:rPr>
      </w:pPr>
    </w:p>
    <w:p w14:paraId="213CF6C8" w14:textId="38124462" w:rsidR="00D645E2" w:rsidRPr="00C61D50" w:rsidRDefault="0015289B" w:rsidP="00A738D6">
      <w:pPr>
        <w:jc w:val="both"/>
        <w:rPr>
          <w:rFonts w:ascii="Times New Roman" w:hAnsi="Times New Roman" w:cs="Times New Roman"/>
          <w:b/>
          <w:bCs/>
        </w:rPr>
      </w:pPr>
      <w:commentRangeStart w:id="23"/>
      <w:r w:rsidRPr="7D06C8CE">
        <w:rPr>
          <w:rFonts w:ascii="Times New Roman" w:hAnsi="Times New Roman" w:cs="Times New Roman"/>
          <w:b/>
          <w:bCs/>
        </w:rPr>
        <w:t>3. Eelnõu sisu ja võrdlev analüüs</w:t>
      </w:r>
      <w:commentRangeEnd w:id="23"/>
      <w:r>
        <w:commentReference w:id="23"/>
      </w:r>
    </w:p>
    <w:p w14:paraId="409FB3A0" w14:textId="1EB90503"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1 -</w:t>
      </w:r>
      <w:r w:rsidRPr="00C61D50">
        <w:rPr>
          <w:rFonts w:ascii="Times New Roman" w:hAnsi="Times New Roman" w:cs="Times New Roman"/>
        </w:rPr>
        <w:t xml:space="preserve"> muudetakse ERHS-i § 5 lõike 1 punkte 1 ja 2. Muudatuse eesmärk on kirjeldada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avaliku teenusena ühemõtteliselt </w:t>
      </w:r>
      <w:r w:rsidR="006C70F5" w:rsidRPr="00C61D50">
        <w:rPr>
          <w:rFonts w:ascii="Times New Roman" w:hAnsi="Times New Roman" w:cs="Times New Roman"/>
        </w:rPr>
        <w:t>Rahvusringhäälingu</w:t>
      </w:r>
      <w:r w:rsidRPr="00C61D50">
        <w:rPr>
          <w:rFonts w:ascii="Times New Roman" w:hAnsi="Times New Roman" w:cs="Times New Roman"/>
        </w:rPr>
        <w:t xml:space="preserve"> tegelikku tegutsemispraktikat eri meediaplatvormidel avalike meediateenuste ja -toodete loomisel ja osutamisel.</w:t>
      </w:r>
    </w:p>
    <w:p w14:paraId="49BACCE1" w14:textId="5962FABB" w:rsidR="00D645E2" w:rsidRPr="00C61D50" w:rsidRDefault="0015289B" w:rsidP="00A738D6">
      <w:pPr>
        <w:jc w:val="both"/>
        <w:rPr>
          <w:rFonts w:ascii="Times New Roman" w:hAnsi="Times New Roman" w:cs="Times New Roman"/>
        </w:rPr>
      </w:pPr>
      <w:r w:rsidRPr="00C61D50">
        <w:rPr>
          <w:rFonts w:ascii="Times New Roman" w:hAnsi="Times New Roman" w:cs="Times New Roman"/>
        </w:rPr>
        <w:t>Punkti 1 muudatusega tõstetakse kokku kehtiva regulatsiooni punkti 1 ja sama lõike punkti 3 sisu ning jäetakse välja kaks viimast lauset. See,</w:t>
      </w:r>
      <w:r w:rsidR="006C70F5" w:rsidRPr="00C61D50">
        <w:rPr>
          <w:rFonts w:ascii="Times New Roman" w:hAnsi="Times New Roman" w:cs="Times New Roman"/>
        </w:rPr>
        <w:t xml:space="preserve"> </w:t>
      </w:r>
      <w:r w:rsidRPr="00C61D50">
        <w:rPr>
          <w:rFonts w:ascii="Times New Roman" w:hAnsi="Times New Roman" w:cs="Times New Roman"/>
        </w:rPr>
        <w:t>et programmid peavad olema avalikkusele üldkasutatavate vahenditega kättesaadavad, on sisuliselt kaetud punktis 2 pakutud sõnastusega, mille kohaselt suunab Rahvusringhääling oma programmid ja meediateenused üldsusele elektroonilise side võrkude kaudu. Seega on lause punktis 1 üleliigne ega lisa regulatsioonile uut sisu.</w:t>
      </w:r>
    </w:p>
    <w:p w14:paraId="1E529FB8"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Teine lause, mille kohaselt teleprogrammide originaalsaated peavad Rahvusringhäälingu võimaluste piires olema maksimaalselt kättesaadavad kuulmispuudega inimestele, ei ole ERHS-i kontekstis samuti enam asjakohane. Puudega inimeste ligipääsu audiovisuaalmeedia teenustele reguleerib meediateenuste seaduse § 23. Viidatud paragrahvis toodud nõuded on oluliselt laiemad ning ei piirdu ainult teleprogrammide originaalsaadete maksimaalselt kättesaadavaks tegemise kohustusega kuulmispuudega inimestele. Euroopa Parlamendi ja nõukogu direktiiv (EL) 2019/882 toodete ja teenuste ligipääsetavusnõuete kohta on Eesti õigusesse ülevõetud ning selles toodud ligipääsetavuse nõudeid audiovisuaalmeedia teenustele tuleb rakendada ka Rahvusringhäälingul. Konkreetsete erivajaduste ja nendega seotud lahenduste väljatoomine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ei ole enam põhjendatud.</w:t>
      </w:r>
    </w:p>
    <w:p w14:paraId="62C6105C" w14:textId="3520B8F8"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Punkti 1 uue sõnastuse kohaselt peab Rahvusringhääling tootma vähemalt kahte teleprogrammi ja nelja ööpäevaringset raadioprogrammi ning osutama teisi meediateenuseid. Kehtiva punkti 3 sõnastuse kohaselt toodab Rahvusringhääling nõukogu loal muid meediateenuseid ja levitab </w:t>
      </w:r>
      <w:r w:rsidRPr="00C61D50">
        <w:rPr>
          <w:rFonts w:ascii="Times New Roman" w:hAnsi="Times New Roman" w:cs="Times New Roman"/>
        </w:rPr>
        <w:lastRenderedPageBreak/>
        <w:t>nendega seotud tooteid. Nõukogu luba on uutele meedi</w:t>
      </w:r>
      <w:r w:rsidR="00E40F40" w:rsidRPr="00C61D50">
        <w:rPr>
          <w:rFonts w:ascii="Times New Roman" w:hAnsi="Times New Roman" w:cs="Times New Roman"/>
        </w:rPr>
        <w:t>a</w:t>
      </w:r>
      <w:r w:rsidRPr="00C61D50">
        <w:rPr>
          <w:rFonts w:ascii="Times New Roman" w:hAnsi="Times New Roman" w:cs="Times New Roman"/>
        </w:rPr>
        <w:t>teenustele jätkuvalt tarvilik, kuid vastav regulatsioon on viidud nõukogu pädevuste paragrahvi, mida on kirjeldatud eelnõu § 1 punktis 1</w:t>
      </w:r>
      <w:r w:rsidR="0076344F" w:rsidRPr="00C61D50">
        <w:rPr>
          <w:rFonts w:ascii="Times New Roman" w:hAnsi="Times New Roman" w:cs="Times New Roman"/>
        </w:rPr>
        <w:t>6</w:t>
      </w:r>
      <w:r w:rsidRPr="00C61D50">
        <w:rPr>
          <w:rFonts w:ascii="Times New Roman" w:hAnsi="Times New Roman" w:cs="Times New Roman"/>
        </w:rPr>
        <w:t>. Muudatusega säilib nõukogu järelevalveroll uute meediateenuste algatamisel, et tagada avaliku ressursi otstarbekas kasutamine ja Rahvusringhäälingu eesmärkide täitmine.</w:t>
      </w:r>
    </w:p>
    <w:p w14:paraId="2C766001" w14:textId="4CB6D3FF" w:rsidR="00E56440" w:rsidRPr="00C61D50" w:rsidRDefault="00E56440" w:rsidP="00E56440">
      <w:pPr>
        <w:pStyle w:val="Normaallaadveeb"/>
        <w:jc w:val="both"/>
      </w:pPr>
      <w:r w:rsidRPr="00C61D50">
        <w:t xml:space="preserve">ERHS § 2 lõike 2 kohaselt kohaldatakse käesolevas seaduses reguleerimata küsimustes meediateenuste seaduse ja muude õigusaktide sätteid Rahvusringhäälingu tegevuse kohta. Meediateenuse mõiste sisustamisel lähtutakse Euroopa meediavabaduse määruse artikli 2 lõikest 1. Selle kohaselt on meediateenus Euroopa Liidu toimimise lepingu artiklites 56 ja 57 sätestatud teenus, mille peamine eesmärk on pakkuda meediateenuse osutaja toimetusvastutusel üldsusele </w:t>
      </w:r>
      <w:proofErr w:type="spellStart"/>
      <w:r w:rsidRPr="00C61D50">
        <w:t>teavituslikke</w:t>
      </w:r>
      <w:proofErr w:type="spellEnd"/>
      <w:r w:rsidRPr="00C61D50">
        <w:t>, meelelahutuslikke või hariduslikke saateid või ajakirjandusväljaandeid.</w:t>
      </w:r>
    </w:p>
    <w:p w14:paraId="544DBE09" w14:textId="4F65AE12" w:rsidR="00E56440" w:rsidRPr="00C61D50" w:rsidRDefault="00E56440" w:rsidP="00DA7682">
      <w:pPr>
        <w:pStyle w:val="Normaallaadveeb"/>
        <w:jc w:val="both"/>
      </w:pPr>
      <w:r w:rsidRPr="00C61D50">
        <w:t xml:space="preserve">Rahvusringhäälingu teenustest loetakse ajakirjandusväljaandeks </w:t>
      </w:r>
      <w:r w:rsidR="00D80DE3" w:rsidRPr="00C61D50">
        <w:t xml:space="preserve">näiteks </w:t>
      </w:r>
      <w:r w:rsidRPr="00C61D50">
        <w:t xml:space="preserve">veebikeskkonnas avaldatud </w:t>
      </w:r>
      <w:r w:rsidR="00DA7682" w:rsidRPr="00C61D50">
        <w:t>arvamus-</w:t>
      </w:r>
      <w:r w:rsidRPr="00C61D50">
        <w:t xml:space="preserve"> või uudislood. </w:t>
      </w:r>
      <w:r w:rsidR="00DA7682" w:rsidRPr="00C61D50">
        <w:t xml:space="preserve">Ajakirjandusväljaanne on määratletud direktiivi (EL) 2019/790 artikli 2 punktis 4 selliselt, et </w:t>
      </w:r>
      <w:r w:rsidRPr="00C61D50">
        <w:t xml:space="preserve">„ajakirjandusväljaanne“ </w:t>
      </w:r>
      <w:r w:rsidR="00DA7682" w:rsidRPr="00C61D50">
        <w:t xml:space="preserve">on </w:t>
      </w:r>
      <w:r w:rsidRPr="00C61D50">
        <w:t>peamiselt ajakirjanduslikku laadi kirjatööde kogum, mis võib hõlmata ka muid teoseid või materjale ning mis:</w:t>
      </w:r>
      <w:r w:rsidRPr="00C61D50">
        <w:br/>
        <w:t>a) kujutab endast eraldiseisvat ühikut sama nime all perioodiliselt väljaantavas või regulaarselt ajakohastatavas väljaandes, näiteks ajalehes või ajakirjas;</w:t>
      </w:r>
      <w:r w:rsidRPr="00C61D50">
        <w:br/>
        <w:t>b) seab eesmärgiks anda üldsusele uudiste või muude teemadega seotud teavet;</w:t>
      </w:r>
      <w:r w:rsidRPr="00C61D50">
        <w:br/>
        <w:t>c) avaldatakse mõnes meediakanalis teenuseosutaja initsiatiivil, toimetuse vastutusel ja kontrolli all.</w:t>
      </w:r>
    </w:p>
    <w:p w14:paraId="636E944D" w14:textId="6D4FCF86" w:rsidR="00D645E2" w:rsidRPr="00C61D50" w:rsidRDefault="0015289B" w:rsidP="00A738D6">
      <w:pPr>
        <w:jc w:val="both"/>
        <w:rPr>
          <w:rFonts w:ascii="Times New Roman" w:hAnsi="Times New Roman" w:cs="Times New Roman"/>
        </w:rPr>
      </w:pPr>
      <w:r w:rsidRPr="00C61D50">
        <w:rPr>
          <w:rFonts w:ascii="Times New Roman" w:hAnsi="Times New Roman" w:cs="Times New Roman"/>
        </w:rPr>
        <w:t>Punkt 2 reguleerib programmide ja meediateenuste üldsusele suunamist ja programmide, meediateenuste ja arhiivi kättesaadavaks tegemist. Muudatuse rõhuasetus on sellel, et lisaks programmidele oleksid ka muud meediateenused üldsusele suunatud elektroonilise side võrkude kaudu. Ülds</w:t>
      </w:r>
      <w:r w:rsidR="00E40F40" w:rsidRPr="00C61D50">
        <w:rPr>
          <w:rFonts w:ascii="Times New Roman" w:hAnsi="Times New Roman" w:cs="Times New Roman"/>
        </w:rPr>
        <w:t>us</w:t>
      </w:r>
      <w:r w:rsidRPr="00C61D50">
        <w:rPr>
          <w:rFonts w:ascii="Times New Roman" w:hAnsi="Times New Roman" w:cs="Times New Roman"/>
        </w:rPr>
        <w:t xml:space="preserve">ele suunamine on termin, mida kasutab autoriõiguse seadus, mille § 10 lõike 1 kohaselt loetakse teos üldsusele suunatuks, kui see on avalikult esitatud, üldsusele näidatud, edastatud, </w:t>
      </w:r>
      <w:proofErr w:type="spellStart"/>
      <w:r w:rsidRPr="00C61D50">
        <w:rPr>
          <w:rFonts w:ascii="Times New Roman" w:hAnsi="Times New Roman" w:cs="Times New Roman"/>
        </w:rPr>
        <w:t>taasedastatud</w:t>
      </w:r>
      <w:proofErr w:type="spellEnd"/>
      <w:r w:rsidRPr="00C61D50">
        <w:rPr>
          <w:rFonts w:ascii="Times New Roman" w:hAnsi="Times New Roman" w:cs="Times New Roman"/>
        </w:rPr>
        <w:t>, üldsusele kättesaadavaks tehtud või muul viisil üldsusele suunatud mis tahes tehnilise vahendi või protsessi vahendusel.</w:t>
      </w:r>
    </w:p>
    <w:p w14:paraId="243C49FB"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Kehtiva ERHS § 5 lõike 1 punkti 1 kohaselt toodab Rahvusringhääling vähemalt kahte teleprogrammi ja vähemalt nelja ööpäevaringset raadioprogrammi. Sama paragrahvi lõike 1 punktis 2 on sätestatud, et Rahvusringhääling teeb elektroonilise side võrkude kaudu mõistlikus mahus kättesaadavaks oma programmid ja saadete arhiivi. Arvestades tehnoloogia arengut, tegutsevad ringhäälinguorganisatsioonid ka veebipõhiste meediateenuste osutajatena. See tähendab, et nende teenuste kättesaadavus ja mitmekesisus ei väljendu vaid traditsioonilise tele- või raadioringhäälinguna, vaid olulisel kohal on ka veebiteenused ning teised väljundid (nt portaalid ja </w:t>
      </w:r>
      <w:proofErr w:type="spellStart"/>
      <w:r w:rsidRPr="00C61D50">
        <w:rPr>
          <w:rFonts w:ascii="Times New Roman" w:hAnsi="Times New Roman" w:cs="Times New Roman"/>
        </w:rPr>
        <w:t>mobiiliäpid</w:t>
      </w:r>
      <w:proofErr w:type="spellEnd"/>
      <w:r w:rsidRPr="00C61D50">
        <w:rPr>
          <w:rFonts w:ascii="Times New Roman" w:hAnsi="Times New Roman" w:cs="Times New Roman"/>
        </w:rPr>
        <w:t>), mis võimaldavad auditooriumini viia laiemat meediasisu. Selline tehnoloogianeutraalne lähenemine on nüüd seaduses selgemini sõnastatud.</w:t>
      </w:r>
    </w:p>
    <w:p w14:paraId="37EEED43" w14:textId="6C4BD41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Kõnesolevad muudatused tõukuvad asjaolust, et kogu Euroopa Liidu meediaregulatsiooni õiguslik raamistik liigub tehnoloogianeutraalsuse suunal. Euroopa Liidu ja EBU teemakohastes dokumentides on rõhutatud, et avalik õiguslik meediateenuse osutaja peab suutma kohanduda muutuva turu ja kasutajate harjumustega ning pakkuma sisu mistahes kohas, ajal ja </w:t>
      </w:r>
      <w:r w:rsidR="00B30864" w:rsidRPr="00C61D50">
        <w:rPr>
          <w:rFonts w:ascii="Times New Roman" w:hAnsi="Times New Roman" w:cs="Times New Roman"/>
        </w:rPr>
        <w:t xml:space="preserve">erinevatel </w:t>
      </w:r>
      <w:r w:rsidRPr="00C61D50">
        <w:rPr>
          <w:rFonts w:ascii="Times New Roman" w:hAnsi="Times New Roman" w:cs="Times New Roman"/>
        </w:rPr>
        <w:t>platvormi</w:t>
      </w:r>
      <w:r w:rsidR="00DA7682" w:rsidRPr="00C61D50">
        <w:rPr>
          <w:rFonts w:ascii="Times New Roman" w:hAnsi="Times New Roman" w:cs="Times New Roman"/>
        </w:rPr>
        <w:t>del</w:t>
      </w:r>
      <w:r w:rsidR="00B30864" w:rsidRPr="00C61D50">
        <w:rPr>
          <w:rFonts w:ascii="Times New Roman" w:hAnsi="Times New Roman" w:cs="Times New Roman"/>
        </w:rPr>
        <w:t xml:space="preserve"> (raadio, televisioon, veeb ja </w:t>
      </w:r>
      <w:proofErr w:type="spellStart"/>
      <w:r w:rsidR="00B30864" w:rsidRPr="00C61D50">
        <w:rPr>
          <w:rFonts w:ascii="Times New Roman" w:hAnsi="Times New Roman" w:cs="Times New Roman"/>
        </w:rPr>
        <w:t>äpid</w:t>
      </w:r>
      <w:proofErr w:type="spellEnd"/>
      <w:r w:rsidR="00B30864" w:rsidRPr="00C61D50">
        <w:rPr>
          <w:rFonts w:ascii="Times New Roman" w:hAnsi="Times New Roman" w:cs="Times New Roman"/>
        </w:rPr>
        <w:t>)</w:t>
      </w:r>
      <w:r w:rsidRPr="00C61D50">
        <w:rPr>
          <w:rFonts w:ascii="Times New Roman" w:hAnsi="Times New Roman" w:cs="Times New Roman"/>
        </w:rPr>
        <w:t>. EBU on jõudnud järeldusele, et kui avalik-</w:t>
      </w:r>
      <w:r w:rsidRPr="00C61D50">
        <w:rPr>
          <w:rFonts w:ascii="Times New Roman" w:hAnsi="Times New Roman" w:cs="Times New Roman"/>
        </w:rPr>
        <w:lastRenderedPageBreak/>
        <w:t>õiguslikud meediateenuste osutajad ei ole eri</w:t>
      </w:r>
      <w:r w:rsidR="00B30864" w:rsidRPr="00C61D50">
        <w:rPr>
          <w:rFonts w:ascii="Times New Roman" w:hAnsi="Times New Roman" w:cs="Times New Roman"/>
        </w:rPr>
        <w:t>nevatel elektroonilise meedia</w:t>
      </w:r>
      <w:r w:rsidRPr="00C61D50">
        <w:rPr>
          <w:rFonts w:ascii="Times New Roman" w:hAnsi="Times New Roman" w:cs="Times New Roman"/>
        </w:rPr>
        <w:t xml:space="preserve"> platvormidel esindatud, on avalike ülesannete täitmine ja auditooriumi kõigi rühmadeni jõudmine raskendatud. Euroopa Kohtu hinnangul ei ole uute platvormide kasutuselevõtt, selleks et täita avalik-õigusliku meedia riigisisestest seadustest tulenevaid ülesandeid, vastuolus Euroopa Liidu riigiabi- ja konkurentsireeglitega. Avalik-õiguslik meedia peab olema võimeline kehtestama standardeid ja investeerima innovatsiooni</w:t>
      </w:r>
      <w:r w:rsidR="00D80DE3" w:rsidRPr="00C61D50">
        <w:rPr>
          <w:rFonts w:ascii="Times New Roman" w:hAnsi="Times New Roman" w:cs="Times New Roman"/>
        </w:rPr>
        <w:t>.</w:t>
      </w:r>
      <w:r w:rsidRPr="00C61D50">
        <w:rPr>
          <w:rFonts w:ascii="Times New Roman" w:hAnsi="Times New Roman" w:cs="Times New Roman"/>
        </w:rPr>
        <w:t xml:space="preserve"> </w:t>
      </w:r>
    </w:p>
    <w:p w14:paraId="6410FD54" w14:textId="29D947E3" w:rsidR="00D645E2" w:rsidRPr="00C61D50" w:rsidRDefault="0015289B" w:rsidP="00A738D6">
      <w:pPr>
        <w:jc w:val="both"/>
        <w:rPr>
          <w:rFonts w:ascii="Times New Roman" w:hAnsi="Times New Roman" w:cs="Times New Roman"/>
        </w:rPr>
      </w:pPr>
      <w:r w:rsidRPr="00C61D50">
        <w:rPr>
          <w:rFonts w:ascii="Times New Roman" w:hAnsi="Times New Roman" w:cs="Times New Roman"/>
        </w:rPr>
        <w:t>Lisaks on Rahvusringhä</w:t>
      </w:r>
      <w:r w:rsidR="00E40F40" w:rsidRPr="00C61D50">
        <w:rPr>
          <w:rFonts w:ascii="Times New Roman" w:hAnsi="Times New Roman" w:cs="Times New Roman"/>
        </w:rPr>
        <w:t>ä</w:t>
      </w:r>
      <w:r w:rsidRPr="00C61D50">
        <w:rPr>
          <w:rFonts w:ascii="Times New Roman" w:hAnsi="Times New Roman" w:cs="Times New Roman"/>
        </w:rPr>
        <w:t>lingul ERHS § 5 lõike 1 punkti 10 kohaselt kohustus tagada adekvaatse informatsiooni operatiivne edastamine elanikkonda või riiklust ohustavates olukordades. Rahvusringhääling peab selle ülesande täitmiseks tagama hädavajaliku strateegilise kommunikatsiooni tehnilise võimekuse nii raadio- ja televisioonikanalites kui ka veebis. Kontrollitud, objektiivse ja sõltumatu informatsiooni levitaja ja tootjana jääb avalik-õiguslikule meediateenuse osutajale vastutus selle ülesande täitmise eest.</w:t>
      </w:r>
    </w:p>
    <w:p w14:paraId="175BF8BF" w14:textId="14EC002D" w:rsidR="00AF6977" w:rsidRPr="00C61D50" w:rsidRDefault="0015289B" w:rsidP="00A738D6">
      <w:pPr>
        <w:jc w:val="both"/>
        <w:rPr>
          <w:rFonts w:ascii="Times New Roman" w:hAnsi="Times New Roman" w:cs="Times New Roman"/>
        </w:rPr>
      </w:pPr>
      <w:r w:rsidRPr="00C61D50">
        <w:rPr>
          <w:rFonts w:ascii="Times New Roman" w:hAnsi="Times New Roman" w:cs="Times New Roman"/>
        </w:rPr>
        <w:t xml:space="preserve">VTK tagasisides said Rahvusringhäälingu ülesannete ajakohastamise muudatused positiivse tagasiside. Kõik osapooled nõustusid, et tehnoloogianeutraalne lähenemine tuleb seaduses selgemini sõnastada ning tele- ja raadioprogrammide kõrval tuleb esile tuua ka muu meediasisu tootmine ja üldsusele suunamine. Eesti Meediaettevõtete Liit leidis, et nii kehtivas regulatsioonis kui pakutud muudatustes on aga ülesanded liiga üldised, et nende täitmist ja rahastamist saaks </w:t>
      </w:r>
      <w:proofErr w:type="spellStart"/>
      <w:r w:rsidRPr="00C61D50">
        <w:rPr>
          <w:rFonts w:ascii="Times New Roman" w:hAnsi="Times New Roman" w:cs="Times New Roman"/>
        </w:rPr>
        <w:t>monitoorida</w:t>
      </w:r>
      <w:proofErr w:type="spellEnd"/>
      <w:r w:rsidRPr="00C61D50">
        <w:rPr>
          <w:rFonts w:ascii="Times New Roman" w:hAnsi="Times New Roman" w:cs="Times New Roman"/>
        </w:rPr>
        <w:t xml:space="preserve"> ja hinnata ning muudatuste kontekstis tuleks Rahvusringhäälingu </w:t>
      </w:r>
      <w:r w:rsidR="00860955" w:rsidRPr="00C61D50">
        <w:rPr>
          <w:rFonts w:ascii="Times New Roman" w:hAnsi="Times New Roman" w:cs="Times New Roman"/>
        </w:rPr>
        <w:t xml:space="preserve">veebikeskkonna originaalse </w:t>
      </w:r>
      <w:r w:rsidRPr="00C61D50">
        <w:rPr>
          <w:rFonts w:ascii="Times New Roman" w:hAnsi="Times New Roman" w:cs="Times New Roman"/>
        </w:rPr>
        <w:t xml:space="preserve">tekstisisu tootmise õigust piirata. Eesti Meediaettevõtete Liit, Tartu Ülikool ja Tallinna Ülikool tegid lisaks pakutud muudatustele ettepaneku ülesannete täpsustamise laiemaks aruteluks. Tartu Ülikool leidis, et erinevalt praegusest peavad olema ülesanded määratletud selliselt, et on võimalik hinnata nende täitmist. </w:t>
      </w:r>
    </w:p>
    <w:p w14:paraId="3FE3B0E8" w14:textId="38418025" w:rsidR="00AF6977" w:rsidRPr="00C61D50" w:rsidRDefault="0015289B" w:rsidP="00AF6977">
      <w:pPr>
        <w:jc w:val="both"/>
        <w:rPr>
          <w:rFonts w:ascii="Times New Roman" w:hAnsi="Times New Roman" w:cs="Times New Roman"/>
        </w:rPr>
      </w:pPr>
      <w:r w:rsidRPr="00C61D50">
        <w:rPr>
          <w:rFonts w:ascii="Times New Roman" w:hAnsi="Times New Roman" w:cs="Times New Roman"/>
        </w:rPr>
        <w:t>Ülesannete ja eesmärkide täiendamine uute eesmärkide ja ülesannete lisamisega oleks kindlasti laiem arutelu objekt ja seetõttu seda antud muudatuste raames ei plaanita. VTK-</w:t>
      </w:r>
      <w:proofErr w:type="spellStart"/>
      <w:r w:rsidRPr="00C61D50">
        <w:rPr>
          <w:rFonts w:ascii="Times New Roman" w:hAnsi="Times New Roman" w:cs="Times New Roman"/>
        </w:rPr>
        <w:t>le</w:t>
      </w:r>
      <w:proofErr w:type="spellEnd"/>
      <w:r w:rsidRPr="00C61D50">
        <w:rPr>
          <w:rFonts w:ascii="Times New Roman" w:hAnsi="Times New Roman" w:cs="Times New Roman"/>
        </w:rPr>
        <w:t xml:space="preserve"> eelnenud probleemide kaardistamise töögrupp arutas põhjalikult Rahvusringh</w:t>
      </w:r>
      <w:r w:rsidR="00E40F40" w:rsidRPr="00C61D50">
        <w:rPr>
          <w:rFonts w:ascii="Times New Roman" w:hAnsi="Times New Roman" w:cs="Times New Roman"/>
        </w:rPr>
        <w:t>ä</w:t>
      </w:r>
      <w:r w:rsidRPr="00C61D50">
        <w:rPr>
          <w:rFonts w:ascii="Times New Roman" w:hAnsi="Times New Roman" w:cs="Times New Roman"/>
        </w:rPr>
        <w:t xml:space="preserve">älingu eesmärkide ja ülesannete detailsusastme ja täiendamise teemat. </w:t>
      </w:r>
      <w:r w:rsidR="00D80DE3" w:rsidRPr="00C61D50">
        <w:rPr>
          <w:rFonts w:ascii="Times New Roman" w:hAnsi="Times New Roman" w:cs="Times New Roman"/>
        </w:rPr>
        <w:t>Töögrupp leidis, et kehtiv ülesannete loetelu ja lai määratlus on sobivad, kuna avaliku meediateenuse osutaja roll peab olema võimalikult laiapõhjaline. Ühiselt leiti, et eesmärkide ja ülesannete liiga detailne määratlemine vähendaks Rahvusringhäälingu loomingu- ja tegevusvabadust ning takistaks muutustega paindlikult kohanemist</w:t>
      </w:r>
      <w:r w:rsidR="00D80DE3" w:rsidRPr="00C61D50">
        <w:t>.</w:t>
      </w:r>
    </w:p>
    <w:p w14:paraId="19F51FC6" w14:textId="1D068E33" w:rsidR="00D645E2" w:rsidRPr="00C61D50" w:rsidRDefault="0015289B" w:rsidP="00A738D6">
      <w:pPr>
        <w:jc w:val="both"/>
        <w:rPr>
          <w:rFonts w:ascii="Times New Roman" w:hAnsi="Times New Roman" w:cs="Times New Roman"/>
        </w:rPr>
      </w:pPr>
      <w:r w:rsidRPr="00C61D50">
        <w:rPr>
          <w:rFonts w:ascii="Times New Roman" w:hAnsi="Times New Roman" w:cs="Times New Roman"/>
        </w:rPr>
        <w:t>Seetõttu keskendutakse eelnõu kontekstis sellele, et meediateenuste ja -toodete loomisel ning pakkumisel oleks välja toodud kolm võrdselt olulist meediaplatvormi – raadio, televisioon ja internet (tingliku nimetusega tehnoloogianeutraalsus).</w:t>
      </w:r>
    </w:p>
    <w:p w14:paraId="6BD0BDFA" w14:textId="03ADF214" w:rsidR="00D645E2" w:rsidRPr="00C61D50" w:rsidRDefault="0015289B" w:rsidP="00A738D6">
      <w:pPr>
        <w:jc w:val="both"/>
        <w:rPr>
          <w:rFonts w:ascii="Times New Roman" w:hAnsi="Times New Roman" w:cs="Times New Roman"/>
        </w:rPr>
      </w:pPr>
      <w:r w:rsidRPr="7D06C8CE">
        <w:rPr>
          <w:rFonts w:ascii="Times New Roman" w:hAnsi="Times New Roman" w:cs="Times New Roman"/>
        </w:rPr>
        <w:t xml:space="preserve">Rahvusringhäälingu ülesannete täitmist saab </w:t>
      </w:r>
      <w:proofErr w:type="spellStart"/>
      <w:r w:rsidRPr="7D06C8CE">
        <w:rPr>
          <w:rFonts w:ascii="Times New Roman" w:hAnsi="Times New Roman" w:cs="Times New Roman"/>
        </w:rPr>
        <w:t>monitoorida</w:t>
      </w:r>
      <w:proofErr w:type="spellEnd"/>
      <w:r w:rsidRPr="7D06C8CE">
        <w:rPr>
          <w:rFonts w:ascii="Times New Roman" w:hAnsi="Times New Roman" w:cs="Times New Roman"/>
        </w:rPr>
        <w:t xml:space="preserve"> </w:t>
      </w:r>
      <w:r w:rsidR="00AF6977" w:rsidRPr="7D06C8CE">
        <w:rPr>
          <w:rFonts w:ascii="Times New Roman" w:hAnsi="Times New Roman" w:cs="Times New Roman"/>
        </w:rPr>
        <w:t xml:space="preserve">ja hinnata </w:t>
      </w:r>
      <w:r w:rsidRPr="7D06C8CE">
        <w:rPr>
          <w:rFonts w:ascii="Times New Roman" w:hAnsi="Times New Roman" w:cs="Times New Roman"/>
        </w:rPr>
        <w:t xml:space="preserve">arengukava ja selles sisalduva mõjude analüüsi alusel. ERHS § 12 lõige 1 sätestab, et koos arengukava projektiga esitatakse Rahvusringhäälingu nõukogule mõjude analüüs, milles antakse põhjendatud hinnang arengukavas esitatud arengukavatsuste täitmisele ja Rahvusringhäälingu tegutsemise vastavusele käesoleva seadusega. Seega näeb kehtiv seadus ette, et Rahvusringhäälingu arengukavas esitatud arengukavatsusi ning tema tegevust ülesannete täitmisel hindab nõukogu mõju analüüsi alusel. </w:t>
      </w:r>
      <w:r w:rsidRPr="7D06C8CE">
        <w:rPr>
          <w:rFonts w:ascii="Times New Roman" w:hAnsi="Times New Roman" w:cs="Times New Roman"/>
        </w:rPr>
        <w:lastRenderedPageBreak/>
        <w:t>Muudatustega, mida on kirjeldatud eelnõu § 1 punktides 6-8, antakse arengukava ja mõjude analüüsi regulatsioonile täiendava</w:t>
      </w:r>
      <w:r w:rsidR="00DE068D" w:rsidRPr="7D06C8CE">
        <w:rPr>
          <w:rFonts w:ascii="Times New Roman" w:hAnsi="Times New Roman" w:cs="Times New Roman"/>
        </w:rPr>
        <w:t>t</w:t>
      </w:r>
      <w:r w:rsidRPr="7D06C8CE">
        <w:rPr>
          <w:rFonts w:ascii="Times New Roman" w:hAnsi="Times New Roman" w:cs="Times New Roman"/>
        </w:rPr>
        <w:t xml:space="preserve"> sisu just uute meediateenuste kontekstis. Rahvusringhäälingu tegevus on avalik ning ka arengukava ja muud dokumendid (sh mõju analüüs) peavad olema avalikud ehk alluma </w:t>
      </w:r>
      <w:commentRangeStart w:id="24"/>
      <w:r w:rsidRPr="7D06C8CE">
        <w:rPr>
          <w:rFonts w:ascii="Times New Roman" w:hAnsi="Times New Roman" w:cs="Times New Roman"/>
        </w:rPr>
        <w:t>n</w:t>
      </w:r>
      <w:ins w:id="25" w:author="Maarja-Liis Lall - JUSTDIGI" w:date="2025-09-23T11:13:00Z">
        <w:r w:rsidR="5EEE1F64" w:rsidRPr="7D06C8CE">
          <w:rPr>
            <w:rFonts w:ascii="Times New Roman" w:hAnsi="Times New Roman" w:cs="Times New Roman"/>
          </w:rPr>
          <w:t>-</w:t>
        </w:r>
      </w:ins>
      <w:r w:rsidRPr="7D06C8CE">
        <w:rPr>
          <w:rFonts w:ascii="Times New Roman" w:hAnsi="Times New Roman" w:cs="Times New Roman"/>
        </w:rPr>
        <w:t>ö</w:t>
      </w:r>
      <w:commentRangeEnd w:id="24"/>
      <w:r>
        <w:commentReference w:id="24"/>
      </w:r>
      <w:r w:rsidRPr="7D06C8CE">
        <w:rPr>
          <w:rFonts w:ascii="Times New Roman" w:hAnsi="Times New Roman" w:cs="Times New Roman"/>
        </w:rPr>
        <w:t xml:space="preserve"> avalikkuse kontrollile.</w:t>
      </w:r>
    </w:p>
    <w:p w14:paraId="421511DD" w14:textId="0BF92322"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2 -</w:t>
      </w:r>
      <w:r w:rsidRPr="00C61D50">
        <w:rPr>
          <w:rFonts w:ascii="Times New Roman" w:hAnsi="Times New Roman" w:cs="Times New Roman"/>
        </w:rPr>
        <w:t xml:space="preserve"> ERHS-i § 5 lõige 1 punkt 3 tunnistatakse kehtetuks eelnõu § 1 punktis 1 kirjeldatud põhjusel. Uutele meediateenustele nõukogu loa andmise regulatsioon on viidud ERHS-i § 21 lõikesse 2 ning meediateenustega seotud toodete levitamise õigus on selgelt reguleeritud ERHS-i § 7 lõike 5 punktis 7, mis ütleb, et Rahvusringhäälingule on lubatud tulu tema toodete ja teenuste müügist.</w:t>
      </w:r>
    </w:p>
    <w:p w14:paraId="3D5B1072" w14:textId="20AC34B6"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3 -</w:t>
      </w:r>
      <w:r w:rsidRPr="00C61D50">
        <w:rPr>
          <w:rFonts w:ascii="Times New Roman" w:hAnsi="Times New Roman" w:cs="Times New Roman"/>
        </w:rPr>
        <w:t xml:space="preserve"> ERHS-i § 5 lõiget 1 täiendatakse punktiga 12, millega laiendatakse Rahvusringhääli</w:t>
      </w:r>
      <w:r w:rsidR="00E40F40" w:rsidRPr="00C61D50">
        <w:rPr>
          <w:rFonts w:ascii="Times New Roman" w:hAnsi="Times New Roman" w:cs="Times New Roman"/>
        </w:rPr>
        <w:t>n</w:t>
      </w:r>
      <w:r w:rsidRPr="00C61D50">
        <w:rPr>
          <w:rFonts w:ascii="Times New Roman" w:hAnsi="Times New Roman" w:cs="Times New Roman"/>
        </w:rPr>
        <w:t>gu ülesandeid, lisades hariduse edendamise, elukestva õppe ja meediakirjaoskuse arendamise kohustuse. Eelnõu § 1 punkti 1 sisukirjelduses selgitatakse, et uusi ülesandeid Rahvusringhäälingule ei lisata ning väide vastab tõele, sest luues ja levitades haridusliku sisuga meediateenuseid ja -tooteid panustab Rahvusringhääling ka täna kõigis vanusegruppides eesti inimeste harimisse, sealhulgas meediapädevuse suurendamisse. See tegevus ei ole aga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tema ülesandena ühemõtteliselt sõnastatud.</w:t>
      </w:r>
    </w:p>
    <w:p w14:paraId="6992B1FD" w14:textId="7138C7FF" w:rsidR="00D645E2" w:rsidRPr="00C61D50" w:rsidRDefault="0015289B" w:rsidP="00A738D6">
      <w:pPr>
        <w:jc w:val="both"/>
        <w:rPr>
          <w:rFonts w:ascii="Times New Roman" w:hAnsi="Times New Roman" w:cs="Times New Roman"/>
        </w:rPr>
      </w:pPr>
      <w:r w:rsidRPr="00C61D50">
        <w:rPr>
          <w:rFonts w:ascii="Times New Roman" w:hAnsi="Times New Roman" w:cs="Times New Roman"/>
        </w:rPr>
        <w:t>Rahvusringhääling peaks oma tegevuses senisest enam keskenduma hariduslikule sisule ning toetama ühiskonna teadlikkuse ja oskuste kasvu erinevates eluvaldkondades. Hariduslik, sealhulgas meediakirjaoskust edendav sisu, on oluline osa avalik-õigusliku ringhäälingu rollist, kuna see aitab kaasa ühiskonna teadlikkuse, kriitilise mõtlemise ja üldise haridustaseme tõstmisele.</w:t>
      </w:r>
      <w:r w:rsidR="00E40F40" w:rsidRPr="00C61D50">
        <w:rPr>
          <w:rFonts w:ascii="Times New Roman" w:hAnsi="Times New Roman" w:cs="Times New Roman"/>
        </w:rPr>
        <w:t xml:space="preserve"> </w:t>
      </w:r>
      <w:r w:rsidRPr="00C61D50">
        <w:rPr>
          <w:rFonts w:ascii="Times New Roman" w:hAnsi="Times New Roman" w:cs="Times New Roman"/>
        </w:rPr>
        <w:t xml:space="preserve">Kuna meediamaastik on muutunud killustunumaks ning infokeskkond üha keerulisemaks, on avalik-õiguslikul ringhäälingul oluline roll usaldusväärse ja kvaliteetse haridusliku sisu pakkumisel. Säte aitab tugevdada </w:t>
      </w:r>
      <w:r w:rsidR="00E40F40" w:rsidRPr="00C61D50">
        <w:rPr>
          <w:rFonts w:ascii="Times New Roman" w:hAnsi="Times New Roman" w:cs="Times New Roman"/>
        </w:rPr>
        <w:t>Rahvusringhäälingu</w:t>
      </w:r>
      <w:r w:rsidRPr="00C61D50">
        <w:rPr>
          <w:rFonts w:ascii="Times New Roman" w:hAnsi="Times New Roman" w:cs="Times New Roman"/>
        </w:rPr>
        <w:t xml:space="preserve"> positsiooni </w:t>
      </w:r>
      <w:r w:rsidR="00127458" w:rsidRPr="00C61D50">
        <w:rPr>
          <w:rFonts w:ascii="Times New Roman" w:hAnsi="Times New Roman" w:cs="Times New Roman"/>
        </w:rPr>
        <w:t xml:space="preserve">avaliku </w:t>
      </w:r>
      <w:r w:rsidRPr="00C61D50">
        <w:rPr>
          <w:rFonts w:ascii="Times New Roman" w:hAnsi="Times New Roman" w:cs="Times New Roman"/>
        </w:rPr>
        <w:t>teenuse pakkujana, toetades nii riiklikke hariduseesmärke kui ka kodanike valmisolekut elukestvaks õppeks ja teadlikuks meediatarbimiseks. Meediakirjaoskus tähendab meediatekstide allikakriitilist analüüsivõimet, mis võimaldab adekvaatselt hinnata tarbitava info usaldusväärsust ning faktipõhisust.</w:t>
      </w:r>
    </w:p>
    <w:p w14:paraId="3BC3292D" w14:textId="2A5D7374" w:rsidR="00D645E2" w:rsidRPr="00C61D50" w:rsidRDefault="0015289B" w:rsidP="00A738D6">
      <w:pPr>
        <w:jc w:val="both"/>
        <w:rPr>
          <w:rFonts w:ascii="Times New Roman" w:hAnsi="Times New Roman" w:cs="Times New Roman"/>
        </w:rPr>
      </w:pPr>
      <w:r w:rsidRPr="00C61D50">
        <w:rPr>
          <w:rFonts w:ascii="Times New Roman" w:hAnsi="Times New Roman" w:cs="Times New Roman"/>
        </w:rPr>
        <w:t>Rahvusringhääling peab ka tulevikus pakkuma mitmekesist hariduslikku sisu eri sihtrühmadele, sealhulgas koolinoortele, täiskasvanud õppijatele ja eakatele. Haridusliku sisu pakkumine võib toimuda eri vormides, sealhulgas raadio- ja telesaadete, veebiplatvormide, taskuhäälingute ja muude meediateenuste kaudu.</w:t>
      </w:r>
    </w:p>
    <w:p w14:paraId="490F7D43" w14:textId="4BEDBD39" w:rsidR="00D645E2" w:rsidRPr="00C61D50" w:rsidRDefault="0015289B" w:rsidP="00A738D6">
      <w:pPr>
        <w:jc w:val="both"/>
        <w:rPr>
          <w:rFonts w:ascii="Times New Roman" w:hAnsi="Times New Roman" w:cs="Times New Roman"/>
        </w:rPr>
      </w:pPr>
      <w:r w:rsidRPr="00C61D50">
        <w:rPr>
          <w:rFonts w:ascii="Times New Roman" w:hAnsi="Times New Roman" w:cs="Times New Roman"/>
        </w:rPr>
        <w:t>Hariduse edendaja rolli, sealhulgas haridussisu loomise ja levitamise täpsemalt sõnastatud ülesande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sätestamise vajadusele juhtisid VTK tagasisides tähelepanu Tartu Ülikool, Eesti Rahvusringhääling ning Eesti Meediaettevõtete Liit. Nad leidsid, et haridusliku sisu loomine on üks klassikalisi avalik-õigusliku meedia ülesandeid. Ettepanekut lisada hariduse edendaja roll</w:t>
      </w:r>
      <w:r w:rsidR="006803DF" w:rsidRPr="00C61D50">
        <w:rPr>
          <w:rFonts w:ascii="Times New Roman" w:hAnsi="Times New Roman" w:cs="Times New Roman"/>
        </w:rPr>
        <w:t xml:space="preserve"> Rahvusringhäälingu</w:t>
      </w:r>
      <w:r w:rsidRPr="00C61D50">
        <w:rPr>
          <w:rFonts w:ascii="Times New Roman" w:hAnsi="Times New Roman" w:cs="Times New Roman"/>
        </w:rPr>
        <w:t xml:space="preserve"> ülesannete hulka toetas ka Haridus- ja Teadusministeerium.</w:t>
      </w:r>
    </w:p>
    <w:p w14:paraId="72454BFA" w14:textId="7842F561"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4 -</w:t>
      </w:r>
      <w:r w:rsidRPr="00C61D50">
        <w:rPr>
          <w:rFonts w:ascii="Times New Roman" w:hAnsi="Times New Roman" w:cs="Times New Roman"/>
        </w:rPr>
        <w:t xml:space="preserve"> ERHS-i § 6 lõiget 2 täiendatakse selliselt, et programmide kõrval seatakse ka teistele Rahvusringhäälingu pakutavatele meediateenustele nõue, et need peavad olema mitmekülgsed ja ühiskonnaelu teemade käsitlus neis peab olema tasakaalustatud. Muudatusega </w:t>
      </w:r>
      <w:r w:rsidRPr="00C61D50">
        <w:rPr>
          <w:rFonts w:ascii="Times New Roman" w:hAnsi="Times New Roman" w:cs="Times New Roman"/>
        </w:rPr>
        <w:lastRenderedPageBreak/>
        <w:t xml:space="preserve">kaasajastatakse ERHS, sest Rahvusringhääling pakub tele- ja raadioprogrammide kõrval ka teisi meediateenuseid ja ka nende meediateenuste sisu peab olema mitmekülgne ning ühiskonna teemade käsitlus tasakaalustatud. Demokraatliku ühiskonna ja avalik-õigusliku ringhäälingu üldtunnustatud põhimõtete kohaselt tuleb avalik-õigusliku ringhäälingu pakutavates programmides ja teistes meediateenustes tagada tasakaal ühiskonna erinevate gruppide huvide vahel ning need peavad väljendama erinevate gruppide huve. </w:t>
      </w:r>
    </w:p>
    <w:p w14:paraId="6780B173" w14:textId="334AEFD3"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5 -</w:t>
      </w:r>
      <w:r w:rsidRPr="00C61D50">
        <w:rPr>
          <w:rFonts w:ascii="Times New Roman" w:hAnsi="Times New Roman" w:cs="Times New Roman"/>
        </w:rPr>
        <w:t xml:space="preserve"> kõnealuse eelnõu punktiga täiendatakse ERHS-i 1. peatükki uue meediateenuse mõju hindamise regulatsiooniga. Seaduses nähakse ette süsteem uute meediateenuste turumõju hindamiseks ning määratakse turumõju hindaja. Sellise regulatsiooni loomise vajalikkuse näeb ette </w:t>
      </w:r>
      <w:r w:rsidR="000C1F7D" w:rsidRPr="00C61D50">
        <w:rPr>
          <w:rFonts w:ascii="Times New Roman" w:hAnsi="Times New Roman" w:cs="Times New Roman"/>
        </w:rPr>
        <w:t xml:space="preserve">riigiabi </w:t>
      </w:r>
      <w:r w:rsidRPr="00C61D50">
        <w:rPr>
          <w:rFonts w:ascii="Times New Roman" w:hAnsi="Times New Roman" w:cs="Times New Roman"/>
        </w:rPr>
        <w:t xml:space="preserve">teatis, mille punktide 84–90 kohaselt peab avalik-õigusliku ringhäälingu uute meediateenuste turuletoomisele eelnema avaliku teenuse mõju hindamine (ingl </w:t>
      </w:r>
      <w:proofErr w:type="spellStart"/>
      <w:r w:rsidR="00127458" w:rsidRPr="00C61D50">
        <w:rPr>
          <w:rFonts w:ascii="Times New Roman" w:hAnsi="Times New Roman" w:cs="Times New Roman"/>
          <w:i/>
          <w:iCs/>
        </w:rPr>
        <w:t>P</w:t>
      </w:r>
      <w:r w:rsidRPr="00C61D50">
        <w:rPr>
          <w:rFonts w:ascii="Times New Roman" w:hAnsi="Times New Roman" w:cs="Times New Roman"/>
          <w:i/>
          <w:iCs/>
        </w:rPr>
        <w:t>ublic</w:t>
      </w:r>
      <w:proofErr w:type="spellEnd"/>
      <w:r w:rsidRPr="00C61D50">
        <w:rPr>
          <w:rFonts w:ascii="Times New Roman" w:hAnsi="Times New Roman" w:cs="Times New Roman"/>
          <w:i/>
          <w:iCs/>
        </w:rPr>
        <w:t xml:space="preserve"> </w:t>
      </w:r>
      <w:proofErr w:type="spellStart"/>
      <w:r w:rsidR="00127458" w:rsidRPr="00C61D50">
        <w:rPr>
          <w:rFonts w:ascii="Times New Roman" w:hAnsi="Times New Roman" w:cs="Times New Roman"/>
          <w:i/>
          <w:iCs/>
        </w:rPr>
        <w:t>V</w:t>
      </w:r>
      <w:r w:rsidRPr="00C61D50">
        <w:rPr>
          <w:rFonts w:ascii="Times New Roman" w:hAnsi="Times New Roman" w:cs="Times New Roman"/>
          <w:i/>
          <w:iCs/>
        </w:rPr>
        <w:t>alue</w:t>
      </w:r>
      <w:proofErr w:type="spellEnd"/>
      <w:r w:rsidRPr="00C61D50">
        <w:rPr>
          <w:rFonts w:ascii="Times New Roman" w:hAnsi="Times New Roman" w:cs="Times New Roman"/>
          <w:i/>
          <w:iCs/>
        </w:rPr>
        <w:t xml:space="preserve"> </w:t>
      </w:r>
      <w:r w:rsidR="00127458" w:rsidRPr="00C61D50">
        <w:rPr>
          <w:rFonts w:ascii="Times New Roman" w:hAnsi="Times New Roman" w:cs="Times New Roman"/>
          <w:i/>
          <w:iCs/>
        </w:rPr>
        <w:t>T</w:t>
      </w:r>
      <w:r w:rsidRPr="00C61D50">
        <w:rPr>
          <w:rFonts w:ascii="Times New Roman" w:hAnsi="Times New Roman" w:cs="Times New Roman"/>
          <w:i/>
          <w:iCs/>
        </w:rPr>
        <w:t>est</w:t>
      </w:r>
      <w:r w:rsidRPr="00C61D50">
        <w:rPr>
          <w:rFonts w:ascii="Times New Roman" w:hAnsi="Times New Roman" w:cs="Times New Roman"/>
        </w:rPr>
        <w:t xml:space="preserve">). </w:t>
      </w:r>
      <w:r w:rsidR="000C1F7D" w:rsidRPr="00C61D50">
        <w:rPr>
          <w:rFonts w:ascii="Times New Roman" w:hAnsi="Times New Roman" w:cs="Times New Roman"/>
        </w:rPr>
        <w:t>Riigiabi t</w:t>
      </w:r>
      <w:r w:rsidRPr="00C61D50">
        <w:rPr>
          <w:rFonts w:ascii="Times New Roman" w:hAnsi="Times New Roman" w:cs="Times New Roman"/>
        </w:rPr>
        <w:t>eatise kohaselt peavad liikmesriigid kaaluma, olles enne teinud avatud konsultatsioonil põhineva hindamise, kas uued olulised meediateenused, mida avalik-õiguslik ringhäälinguorganisatsioon kavandab, teenivad ühiskonna demokraatlikke, sotsiaalseid ja kultuurilisi vajadusi, arvestades samal ajal nende võimalikku mõju kauplemistingimustele ja konkurentsile. Selline hindamine on kooskõlas riigiabi -ja konkurentsireeglitega tagamaks, et oluliste uute audiovisuaalteenuste riiklik rahastamine ei moonutaks kaubandust ja konkurentsi määral, mis oleks vastuolus ühiste huvidega.</w:t>
      </w:r>
    </w:p>
    <w:p w14:paraId="4F247DE4" w14:textId="2616E316" w:rsidR="00D645E2" w:rsidRPr="00C61D50" w:rsidRDefault="0015289B" w:rsidP="00A738D6">
      <w:pPr>
        <w:jc w:val="both"/>
        <w:rPr>
          <w:rFonts w:ascii="Times New Roman" w:hAnsi="Times New Roman" w:cs="Times New Roman"/>
        </w:rPr>
      </w:pPr>
      <w:r w:rsidRPr="00C61D50">
        <w:rPr>
          <w:rFonts w:ascii="Times New Roman" w:hAnsi="Times New Roman" w:cs="Times New Roman"/>
        </w:rPr>
        <w:t>Paragrahvi 6</w:t>
      </w:r>
      <w:r w:rsidR="00E40F40" w:rsidRPr="00C61D50">
        <w:rPr>
          <w:rFonts w:ascii="Times New Roman" w:hAnsi="Times New Roman" w:cs="Times New Roman"/>
          <w:vertAlign w:val="superscript"/>
        </w:rPr>
        <w:t>1</w:t>
      </w:r>
      <w:r w:rsidRPr="00C61D50">
        <w:rPr>
          <w:rFonts w:ascii="Times New Roman" w:hAnsi="Times New Roman" w:cs="Times New Roman"/>
        </w:rPr>
        <w:t xml:space="preserve"> esimeses lõikes esitatakse termini "uus meediateenus" määratlus. Säte määratleb, mida loetakse uueks meediateenuseks ERHS-i tähenduses. Määratluse aluseks on võetud Euroopa Parlamendi ja nõukogu määrus (EL) 2024/1083, mis kehtestab siseturul meediateenuste ühtse raamistiku. Uueks meediateenuseks kvalifitseerub Rahvusringhäälingu kavandatav meediateenus, mis vastab Euroopa meediavabaduse määruse artikkel 2 punktis 1 sätestatud meediateenuse definitsioonile („meediateenus“ – teenus ELi toimimise lepingu artiklites 56 ja 57 määratletud tähenduses, kui teenuse või selle eristatava osa peamine eesmärk on pakkuda meediateenuse osutaja toimetusvastutusel mis tahes viisil üldsusele </w:t>
      </w:r>
      <w:proofErr w:type="spellStart"/>
      <w:r w:rsidRPr="00C61D50">
        <w:rPr>
          <w:rFonts w:ascii="Times New Roman" w:hAnsi="Times New Roman" w:cs="Times New Roman"/>
        </w:rPr>
        <w:t>teavituslikke</w:t>
      </w:r>
      <w:proofErr w:type="spellEnd"/>
      <w:r w:rsidRPr="00C61D50">
        <w:rPr>
          <w:rFonts w:ascii="Times New Roman" w:hAnsi="Times New Roman" w:cs="Times New Roman"/>
        </w:rPr>
        <w:t xml:space="preserve">, meelelahutuslikke või hariduslikke saateid või ajakirjandusväljaandeid) ning mida Rahvusringhääling ei ole varasemalt osutanud. Samuti loetakse uueks meediateenuseks olemasoleva meediateenuse tehnoloogiline </w:t>
      </w:r>
      <w:r w:rsidR="00127458" w:rsidRPr="00C61D50">
        <w:rPr>
          <w:rFonts w:ascii="Times New Roman" w:hAnsi="Times New Roman" w:cs="Times New Roman"/>
        </w:rPr>
        <w:t xml:space="preserve">oluline </w:t>
      </w:r>
      <w:r w:rsidRPr="00C61D50">
        <w:rPr>
          <w:rFonts w:ascii="Times New Roman" w:hAnsi="Times New Roman" w:cs="Times New Roman"/>
        </w:rPr>
        <w:t>edasiarendus.</w:t>
      </w:r>
    </w:p>
    <w:p w14:paraId="45FE69FF"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Selleks, et Rahvusringhäälingu uus meediateenus kuuluks sätte reguleerimisalasse, peab see omama märkimisväärset mõju meediaturule. See tähendab, et teenusel peab olema oluline mõju nii kasutajate nõudlusele kui ka turu konkurentsiolukorrale. Hindamisel võetakse arvesse teenuse võimalikku mõju erasektori meediateenuste pakkujatele, tarbijate käitumise ja eelistuste muutumist, uue tehnoloogia rakendamisega kaasnevat turukeskkonna arengut.</w:t>
      </w:r>
    </w:p>
    <w:p w14:paraId="4C353121"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Selle sätte eesmärk on tagada, et Rahvusringhäälingu uued meediateenused arvestaksid turu konkurentsiolukorda ja oleksid kooskõlas Euroopa Liidu õigusega. Regulatsioon aitab tagada, et avalik-õiguslik ringhääling ei moonuta turgu ja ei saa ebaproportsionaalset konkurentsieelist.</w:t>
      </w:r>
    </w:p>
    <w:p w14:paraId="2FAAA27F"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Lõikes 2 antakse üldised uue meediateenuse mõju hindamise kriteeriumid. Säte kehtestab nõude hinnata enne uue meediateenuse osutamisega alustamist selle võimalikku mõju meediaturule ning </w:t>
      </w:r>
      <w:r w:rsidRPr="00C61D50">
        <w:rPr>
          <w:rFonts w:ascii="Times New Roman" w:hAnsi="Times New Roman" w:cs="Times New Roman"/>
        </w:rPr>
        <w:lastRenderedPageBreak/>
        <w:t>vastavust Rahvusringhäälingu eesmärgile. Hindamine on vajalik, et tagada tasakaalustatud ja läbipaistev otsustusprotsess uute teenuste arendamisel ning vältida turumoonutusi.</w:t>
      </w:r>
    </w:p>
    <w:p w14:paraId="40289E01"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Meediaturu mõju hindamise eesmärk on analüüsida, kas ja kuidas uus teenus mõjutab olemasolevat meediakeskkonda. Hindamisel võetakse arvesse seda, kas uus meediateenus võib oluliselt mõjutada erasektori meediateenuste pakkumist või konkurentsiolukorda, kas teenus võib muuta meediatarbimise struktuuri või tarbijate käitumist, kas teenuse pakkumine võib mõjutada meediaettevõtete majanduslikku jätkusuutlikkust.</w:t>
      </w:r>
    </w:p>
    <w:p w14:paraId="71426B38"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Hindamise käigus analüüsitakse ka seda, kas uus meediateenus vastab Rahvusringhäälingu seadusest tulenevale ülesandele teenida ühiskonna demokraatlikke, sotsiaalseid ja kultuurilisi vajadusi. See tähendab, et teenus peab toetama meediapluralismi, edendama kultuuri, haridust ja toetama demokraatlikku debatti.</w:t>
      </w:r>
    </w:p>
    <w:p w14:paraId="1C1841E6"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Säte tagab, et uute meediateenuste arendamine toimub läbipaistvalt ja põhjendatult, vältides ebaõiglast konkurentsieelist ja tagades, et Rahvusringhääling keskendub oma avalikule ülesandele.</w:t>
      </w:r>
    </w:p>
    <w:p w14:paraId="69A4E673" w14:textId="77777777" w:rsidR="00D645E2" w:rsidRPr="00C61D50" w:rsidRDefault="0015289B" w:rsidP="00A738D6">
      <w:pPr>
        <w:jc w:val="both"/>
        <w:rPr>
          <w:rFonts w:ascii="Times New Roman" w:hAnsi="Times New Roman" w:cs="Times New Roman"/>
        </w:rPr>
      </w:pPr>
      <w:commentRangeStart w:id="26"/>
      <w:r w:rsidRPr="00C61D50">
        <w:rPr>
          <w:rFonts w:ascii="Times New Roman" w:hAnsi="Times New Roman" w:cs="Times New Roman"/>
        </w:rPr>
        <w:t>Lõikes 3 sätestatakse erand uute meediateenuste hindamise kohustusele juhul, kui teenus on katsetamisjärgus. See tähendab, et enne uue meediateenuse ametlikku käivitamist on Rahvusringhäälingul võimalik seda piiratud aja jooksul testida ilma, et see kohe alluks meediaturu mõju ja eesmärgipärasuse hindamise nõuetele. Katsetamisjärgus olev meediateenus on teenus, mida testitakse ajutiselt, et hinnata selle tehnilist toimivust, kasutajate huvi ja võimalikku mõju enne lõpliku otsuse tegemist selle kasutuselevõtu kohta. Katsetamisperiood võib kesta maksimaalselt kuus kuud. See ajaperiood on piisav, et koguda vajalikku teavet teenuse jätkusuutlikkuse ja otstarbekuse kohta.</w:t>
      </w:r>
      <w:commentRangeEnd w:id="26"/>
      <w:r w:rsidR="0041004A">
        <w:rPr>
          <w:rStyle w:val="Kommentaariviide"/>
        </w:rPr>
        <w:commentReference w:id="26"/>
      </w:r>
    </w:p>
    <w:p w14:paraId="7629B812"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Säte võimaldab Rahvusringhäälingul paindlikkust uute meediateenuste arendamisel, andes võimaluse testida innovaatilisi lahendusi ilma, et iga uus algatus peaks kohe läbima hindamisprotsessi. Samas piiratakse katsetamisperiood kuue kuuga, et vältida ajutiste teenuste kasutamist regulatsioonist kõrvalehoidmise eesmärgil. Kuna katsetamisjärgus olevad meediateenused on ajutised ja nende ulatus on piiratud, on nende mõju meediaturule eelduslikult väiksem kui ametlikult käivitatud teenustel. Kui testimise tulemusena otsustatakse teenust pikemaajaliselt pakkuda, peab see läbima tavapärase hindamisprotsessi, sealhulgas meediaturu mõju ja Rahvusringhäälingu eesmärgiga vastavuse analüüsi.</w:t>
      </w:r>
    </w:p>
    <w:p w14:paraId="398772C4" w14:textId="00B8F9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Lõikes 4 määratakse uue meediateenuse mõju hindajaks ja mõju hindamise otsuse tegijaks TTJA, kes täidab senini meediavaldkonna kontrolli ülesannet osaliselt, </w:t>
      </w:r>
      <w:proofErr w:type="spellStart"/>
      <w:r w:rsidRPr="00C61D50">
        <w:rPr>
          <w:rFonts w:ascii="Times New Roman" w:hAnsi="Times New Roman" w:cs="Times New Roman"/>
        </w:rPr>
        <w:t>MeeTS-is</w:t>
      </w:r>
      <w:proofErr w:type="spellEnd"/>
      <w:r w:rsidRPr="00C61D50">
        <w:rPr>
          <w:rFonts w:ascii="Times New Roman" w:hAnsi="Times New Roman" w:cs="Times New Roman"/>
        </w:rPr>
        <w:t xml:space="preserve"> sätestatud ulatuses. TTJA jälgib Rahvusringhäälingu programmi struktuurinõuete täitmist, reklaami ja sponsorteabe mitteedastamise nõude täitmist jms ehk valvab seadusega kõikidele meediateenuse osutajatele kehtestatud nõuete täitmise üle. Eestis on TTJA kujul olemas Euroopa Komisjoni tunnustatud sõltumatu meediaregulaator, kuid talle ei ole antud senini avaliku teenuse mõju hindamise ülesannet.</w:t>
      </w:r>
      <w:r w:rsidR="00E40F40" w:rsidRPr="00C61D50">
        <w:rPr>
          <w:rFonts w:ascii="Times New Roman" w:hAnsi="Times New Roman" w:cs="Times New Roman"/>
        </w:rPr>
        <w:t xml:space="preserve"> </w:t>
      </w:r>
      <w:r w:rsidRPr="00C61D50">
        <w:rPr>
          <w:rFonts w:ascii="Times New Roman" w:hAnsi="Times New Roman" w:cs="Times New Roman"/>
        </w:rPr>
        <w:t>TTJA on määratud hindajaks, sest arvestades ri</w:t>
      </w:r>
      <w:r w:rsidR="000C1F7D" w:rsidRPr="00C61D50">
        <w:rPr>
          <w:rFonts w:ascii="Times New Roman" w:hAnsi="Times New Roman" w:cs="Times New Roman"/>
        </w:rPr>
        <w:t xml:space="preserve">igiabi </w:t>
      </w:r>
      <w:r w:rsidRPr="00C61D50">
        <w:rPr>
          <w:rFonts w:ascii="Times New Roman" w:hAnsi="Times New Roman" w:cs="Times New Roman"/>
        </w:rPr>
        <w:t>teatist ja iseäranis selle punkte 53 ja 54, on avaliku teenuse hindamisel oluline kriteerium see, et hinnang antaks sõltumatult avaliku meediateenuse osutaja juhtimisest.</w:t>
      </w:r>
    </w:p>
    <w:p w14:paraId="1C4A9628"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lastRenderedPageBreak/>
        <w:t>TTJA ülesandeks on analüüsida, kas kavandatav uus meediateenus võib avaldada märkimisväärset mõju meediaturule, sealhulgas muuta konkurentsiolukorda, mõjutada teiste meediateenuse pakkujate majanduslikku jätkusuutlikkust, muuta tarbijate käitumist või nõudlust meediateenuste järele. Lisaks hindab TTJA, kas uus teenus on kooskõlas seadusest tulenevate Rahvusringhäälingu ülesannetega ja kas see teenib avalikku huvi.</w:t>
      </w:r>
    </w:p>
    <w:p w14:paraId="746F44E9" w14:textId="31EBB8D2" w:rsidR="00D645E2" w:rsidRPr="00C61D50" w:rsidRDefault="0015289B" w:rsidP="00A738D6">
      <w:pPr>
        <w:jc w:val="both"/>
        <w:rPr>
          <w:rFonts w:ascii="Times New Roman" w:hAnsi="Times New Roman" w:cs="Times New Roman"/>
        </w:rPr>
      </w:pPr>
      <w:r w:rsidRPr="35E43334">
        <w:rPr>
          <w:rFonts w:ascii="Times New Roman" w:hAnsi="Times New Roman" w:cs="Times New Roman"/>
        </w:rPr>
        <w:t xml:space="preserve">Pärast mõjuanalüüsi viib TTJA läbi otsustusprotsessi ning langetab otsuse, kas uus meediateenus võib </w:t>
      </w:r>
      <w:commentRangeStart w:id="27"/>
      <w:r w:rsidRPr="35E43334">
        <w:rPr>
          <w:rFonts w:ascii="Times New Roman" w:hAnsi="Times New Roman" w:cs="Times New Roman"/>
        </w:rPr>
        <w:t>n</w:t>
      </w:r>
      <w:ins w:id="28" w:author="Maarja-Liis Lall - JUSTDIGI" w:date="2025-09-23T12:12:00Z">
        <w:r w:rsidR="59740229" w:rsidRPr="35E43334">
          <w:rPr>
            <w:rFonts w:ascii="Times New Roman" w:hAnsi="Times New Roman" w:cs="Times New Roman"/>
          </w:rPr>
          <w:t>-</w:t>
        </w:r>
      </w:ins>
      <w:r w:rsidRPr="35E43334">
        <w:rPr>
          <w:rFonts w:ascii="Times New Roman" w:hAnsi="Times New Roman" w:cs="Times New Roman"/>
        </w:rPr>
        <w:t>ö</w:t>
      </w:r>
      <w:commentRangeEnd w:id="27"/>
      <w:r>
        <w:commentReference w:id="27"/>
      </w:r>
      <w:r w:rsidRPr="35E43334">
        <w:rPr>
          <w:rFonts w:ascii="Times New Roman" w:hAnsi="Times New Roman" w:cs="Times New Roman"/>
        </w:rPr>
        <w:t xml:space="preserve"> turule tulla. TTJA otsus on siduv ning annab õigusselguse nii Rahvusringhäälingule kui ka teistele turuosalistele. Säte tagab, et uute meediateenuste turuletoomine ei toimuks ilma n</w:t>
      </w:r>
      <w:ins w:id="29" w:author="Maarja-Liis Lall - JUSTDIGI" w:date="2025-09-23T12:12:00Z">
        <w:r w:rsidR="22C51ED1" w:rsidRPr="35E43334">
          <w:rPr>
            <w:rFonts w:ascii="Times New Roman" w:hAnsi="Times New Roman" w:cs="Times New Roman"/>
          </w:rPr>
          <w:t>-</w:t>
        </w:r>
      </w:ins>
      <w:r w:rsidRPr="35E43334">
        <w:rPr>
          <w:rFonts w:ascii="Times New Roman" w:hAnsi="Times New Roman" w:cs="Times New Roman"/>
        </w:rPr>
        <w:t>ö sõltumatu järelevalveta ning et need ei kahjustaks olulisel määral meediaturu tasakaalu ega konkurentsiolukorda. TTJA kui neutraalne ja pädev asutus aitab tagada, et meediakeskkond areneks jätkusuutlikult ja õiglastel tingimustel.</w:t>
      </w:r>
    </w:p>
    <w:p w14:paraId="6BB38A50"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Lõikes 5 sätestatakse, et enne uue meediateenuse meediaturu mõju hindamist võib TTJA taotluse alusel küsida Konkurentsiametilt konkurentsianalüüsi. See annab võimaluse saada täiendavat eksperthinnangut, et tagada otsuste tegemisel põhjalikum ja objektiivsem analüüs. TTJA võib soovi korral kaasata Konkurentsiameti eksperdina mõju hindamise taotluse menetlusse.</w:t>
      </w:r>
    </w:p>
    <w:p w14:paraId="61CE2003"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Konkurentsiameti ülesandeks on hinnata turu konkurentsiolukorda ning analüüsida, kas uus meediateenus võib põhjustada konkurentsimoonutusi, turgu valitseva seisundi tekkimist või tugevnemist, põhjendamatuid eeliseid Rahvusringhäälingule võrreldes erasektori meediateenuse pakkujatega. Kui TTJA peab vajalikuks Konkurentsiameti arvamust, võib see aidata täpsemalt määratleda uue teenuse turumõju, sealhulgas selle võimalikku mõju meediasektori majanduslikule jätkusuutlikkusele ja konkurentsidünaamikale.</w:t>
      </w:r>
    </w:p>
    <w:p w14:paraId="3BAF0428"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Konkurentsiameti analüüs ei ole automaatne, vaid seda küsitakse TTJA taotluse alusel juhul, kui uue meediateenuse võimalik mõju konkurentsiolukorrale vajab täiendavat ekspertiisi. Konkurentsiameti analüüs ei ole TTJA-</w:t>
      </w:r>
      <w:proofErr w:type="spellStart"/>
      <w:r w:rsidRPr="00C61D50">
        <w:rPr>
          <w:rFonts w:ascii="Times New Roman" w:hAnsi="Times New Roman" w:cs="Times New Roman"/>
        </w:rPr>
        <w:t>le</w:t>
      </w:r>
      <w:proofErr w:type="spellEnd"/>
      <w:r w:rsidRPr="00C61D50">
        <w:rPr>
          <w:rFonts w:ascii="Times New Roman" w:hAnsi="Times New Roman" w:cs="Times New Roman"/>
        </w:rPr>
        <w:t xml:space="preserve"> siduv, kuid TTJA lõplik otsus meediaturu mõju kohta võib tugineda ka Konkurentsiameti analüüsi tulemustele.</w:t>
      </w:r>
    </w:p>
    <w:p w14:paraId="443F500B"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Säte tagab, et meediaturu mõju hindamine on põhjalik ja lähtub nii meediapoliitika kui ka konkurentsiõiguse põhimõtetest. Konkurentsiameti kaasamine aitab vältida olukordi, kus uus meediateenus võiks ebaproportsionaalselt mõjutada meediaturgu, sealhulgas eraõiguslike meediaväljaannete tegevust ja majanduslikku tasakaalu.</w:t>
      </w:r>
    </w:p>
    <w:p w14:paraId="4BEE83D9"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Kuuenda lõikega volitatakse valdkonna eest vastutavat ministrit kehtestama määrusega uue meediateenuse mõju hindamise, sealhulgas kulude katmise tingimused ja kord. Volitusnormi vajalikkust, eesmärki, sisu ja ulatust on põhjendatud käesoleva seletuskirja punktis 6.</w:t>
      </w:r>
    </w:p>
    <w:p w14:paraId="1844EB1C"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Lõikes 7 nähakse ette tähtaegselt uue meediateenuse otsuse alusel maksmisele kuuluva summa tasumata jätmisel sundtäitmisele andmise õigus. Uue meediateenuse mõju hindamise otsus on täitedokument täitemenetluse seadustiku § 2 lõike 1 punkti 21 tähenduses. See tähendab, et kui otsusega määratud maksekohustust ei täideta vabatahtlikult, on otsuse teinud asutusel õigus algatada selle sundtäitmine kohtutäituri kaudu ilma vajaduseta pöörduda esmalt kohtu poole. Säte tagab, et uue meediateenuse mõju hindamise otsusest tulenevad kohustused on täidetavad ja </w:t>
      </w:r>
      <w:r w:rsidRPr="00C61D50">
        <w:rPr>
          <w:rFonts w:ascii="Times New Roman" w:hAnsi="Times New Roman" w:cs="Times New Roman"/>
        </w:rPr>
        <w:lastRenderedPageBreak/>
        <w:t>välditakse võimalikke viivitusi või vaidlusi seoses rahaliste kohustuste täitmisega. Selline lahendus tugevdab hindamisprotsessi tõhusust ja õigusselgust, kuna asutusel on selge mehhanism kulude sissenõudmiseks, kui need jäävad tasumata. Enne uue meediateenuse otsuse sundtäitmiseks esitamist tuleks saata kohustatud isikule meeldetuletus tasumise tähtaja saabumisest ning informeerida nõude sundtäitmisele andmise kavatsusest, seejuures tuleks anda täiendav lühiajaline tähtaeg maksmisele kuuluva summa tasumiseks, kui see võiks olla tulemusi andev.</w:t>
      </w:r>
    </w:p>
    <w:p w14:paraId="26FC4B65" w14:textId="50A02BCF" w:rsidR="00D645E2" w:rsidRPr="00C61D50" w:rsidRDefault="0015289B" w:rsidP="00A738D6">
      <w:pPr>
        <w:jc w:val="both"/>
        <w:rPr>
          <w:rFonts w:ascii="Times New Roman" w:hAnsi="Times New Roman" w:cs="Times New Roman"/>
        </w:rPr>
      </w:pPr>
      <w:r w:rsidRPr="00C61D50">
        <w:rPr>
          <w:rFonts w:ascii="Times New Roman" w:hAnsi="Times New Roman" w:cs="Times New Roman"/>
        </w:rPr>
        <w:t>Uue meediateenuse mõju hindamise regulatsiooni loomine sai VTK tagasiside alusel valdavalt positiivse hinnangu. Eriarvamust avaldati selles osas, kellele peaks mõju hindamise ülesande andma. Justii</w:t>
      </w:r>
      <w:r w:rsidR="00E40F40" w:rsidRPr="00C61D50">
        <w:rPr>
          <w:rFonts w:ascii="Times New Roman" w:hAnsi="Times New Roman" w:cs="Times New Roman"/>
        </w:rPr>
        <w:t>t</w:t>
      </w:r>
      <w:r w:rsidRPr="00C61D50">
        <w:rPr>
          <w:rFonts w:ascii="Times New Roman" w:hAnsi="Times New Roman" w:cs="Times New Roman"/>
        </w:rPr>
        <w:t>sministeerium ja Rahvusringhääling toetasid uute avalike meediateenuste mõju hindamise ülesande panemist TTJA-</w:t>
      </w:r>
      <w:proofErr w:type="spellStart"/>
      <w:r w:rsidRPr="00C61D50">
        <w:rPr>
          <w:rFonts w:ascii="Times New Roman" w:hAnsi="Times New Roman" w:cs="Times New Roman"/>
        </w:rPr>
        <w:t>le</w:t>
      </w:r>
      <w:proofErr w:type="spellEnd"/>
      <w:r w:rsidRPr="00C61D50">
        <w:rPr>
          <w:rFonts w:ascii="Times New Roman" w:hAnsi="Times New Roman" w:cs="Times New Roman"/>
        </w:rPr>
        <w:t>, kuid TTJA ise leidis, et parim mõju hindaja oleks Konkurentsiamet. Eesti Meediaettevõtete Liit toetas meediateenuste mõju hindamise regulatsiooni loomist, kuid leidis, et uute meediateenuste osutamine saab hõlmata üksnes varasemate raadio- ja teleprogrammide refereerimist. Teisisõnu, et avalik-õiguslikule ringhäälinguorganisatsioon võib luua ja osutada uusi meediatooteid ja -teenuseid (sh sisuloomet veebiplatvormide jaoks) üksnes varasemalt avaldatud audio või audiovisuaalse sisu uuesti levitamisega või kui tegemist on üksnes varasemalt avaldatud saadete kokkuvõtte ja refereeringuga.</w:t>
      </w:r>
    </w:p>
    <w:p w14:paraId="37E51A57" w14:textId="20651944" w:rsidR="00D645E2" w:rsidRPr="00C61D50" w:rsidRDefault="0015289B" w:rsidP="00A738D6">
      <w:pPr>
        <w:jc w:val="both"/>
        <w:rPr>
          <w:rFonts w:ascii="Times New Roman" w:hAnsi="Times New Roman" w:cs="Times New Roman"/>
        </w:rPr>
      </w:pPr>
      <w:r w:rsidRPr="00C61D50">
        <w:rPr>
          <w:rFonts w:ascii="Times New Roman" w:hAnsi="Times New Roman" w:cs="Times New Roman"/>
        </w:rPr>
        <w:t>Kõnealune regu</w:t>
      </w:r>
      <w:r w:rsidR="00E40F40" w:rsidRPr="00C61D50">
        <w:rPr>
          <w:rFonts w:ascii="Times New Roman" w:hAnsi="Times New Roman" w:cs="Times New Roman"/>
        </w:rPr>
        <w:t>l</w:t>
      </w:r>
      <w:r w:rsidRPr="00C61D50">
        <w:rPr>
          <w:rFonts w:ascii="Times New Roman" w:hAnsi="Times New Roman" w:cs="Times New Roman"/>
        </w:rPr>
        <w:t xml:space="preserve">atsioon valmis töögrupis, kuhu kuulusid Kultuuriministeeriumi kõrval TTJA ja Rahvusringhääling ning töögruppi kaasati </w:t>
      </w:r>
      <w:r w:rsidR="00642A73" w:rsidRPr="00C61D50">
        <w:rPr>
          <w:rFonts w:ascii="Times New Roman" w:hAnsi="Times New Roman" w:cs="Times New Roman"/>
        </w:rPr>
        <w:t xml:space="preserve">mitmel </w:t>
      </w:r>
      <w:r w:rsidRPr="00C61D50">
        <w:rPr>
          <w:rFonts w:ascii="Times New Roman" w:hAnsi="Times New Roman" w:cs="Times New Roman"/>
        </w:rPr>
        <w:t>korral ka Eesti Meediaettevõtete Liit. Töögrupp töötas välja kõne all oleva regulatsiooni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ning rakendusakti kavandi, millest on täpsemalt juttu viidatud sätte lõikes 6. Regulatsioonis, sh rakendusakti kavandis on juba arvestatud mitmete VTK-s tehtud ettepanekutega.</w:t>
      </w:r>
    </w:p>
    <w:p w14:paraId="6B303B5E" w14:textId="5769F8E3" w:rsidR="00D645E2" w:rsidRPr="00C61D50" w:rsidRDefault="0015289B" w:rsidP="00A738D6">
      <w:pPr>
        <w:jc w:val="both"/>
        <w:rPr>
          <w:rFonts w:ascii="Times New Roman" w:hAnsi="Times New Roman" w:cs="Times New Roman"/>
        </w:rPr>
      </w:pPr>
      <w:r w:rsidRPr="00C61D50">
        <w:rPr>
          <w:rFonts w:ascii="Times New Roman" w:hAnsi="Times New Roman" w:cs="Times New Roman"/>
        </w:rPr>
        <w:t>Eesti Meediaettevõtete Liidu seisukohaga, et Rahvusringhääling ei tohi toota internetis avaldamiseks originaalset tekstisisu, mis ei ole nende tele- või raadioprogrammi peegeldus</w:t>
      </w:r>
      <w:r w:rsidR="006D58C3" w:rsidRPr="00C61D50">
        <w:rPr>
          <w:rFonts w:ascii="Times New Roman" w:hAnsi="Times New Roman" w:cs="Times New Roman"/>
        </w:rPr>
        <w:t>, ei saa nõus olla.</w:t>
      </w:r>
      <w:r w:rsidRPr="00C61D50">
        <w:rPr>
          <w:rFonts w:ascii="Times New Roman" w:hAnsi="Times New Roman" w:cs="Times New Roman"/>
        </w:rPr>
        <w:t xml:space="preserve"> Meediauuringud näitavad selgelt, et internet on tõusnud elanikkonna jaoks meedia, sh uudiste ja muu päevakajalise informatsiooni saamiseks kõige olulisemaks platvormiks. Kuna avalik-õigusliku meedia eesmärgiks on elanikkonna informeerimine, siis on põhjendatud ringhäälingunõukogu otsused, mille alusel on kolme aastakümne jooksul arendatud ja loodud </w:t>
      </w:r>
      <w:r w:rsidR="00E40F40" w:rsidRPr="00C61D50">
        <w:rPr>
          <w:rFonts w:ascii="Times New Roman" w:hAnsi="Times New Roman" w:cs="Times New Roman"/>
        </w:rPr>
        <w:t>Rahvusringhäälingu</w:t>
      </w:r>
      <w:r w:rsidRPr="00C61D50">
        <w:rPr>
          <w:rFonts w:ascii="Times New Roman" w:hAnsi="Times New Roman" w:cs="Times New Roman"/>
        </w:rPr>
        <w:t xml:space="preserve"> poolt veebis meediasisu pakkuvaid teenuseid ning tooteid. Avalik-õigusliku meedia poolt veebis pakutav meediasisu ei saa piirduda ainult raadio- või teleprogrammide peegeldamisega, sest tänases infoühiskonnas luuakse ja edastatakse meediasisu, eriti just uudiseid, esmalt just veebis ja alles seejärel traditsioonilistes meediumites (raadios ja televisioonis). Ühestki õigusaktist ei tulene piirangut, et meediateenuse osutamine peab piirduma ainult varasemate raadio- ja teleprogrammide refereerimisega.</w:t>
      </w:r>
    </w:p>
    <w:p w14:paraId="34627518" w14:textId="35BE4D61"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6 -</w:t>
      </w:r>
      <w:r w:rsidRPr="00C61D50">
        <w:rPr>
          <w:rFonts w:ascii="Times New Roman" w:hAnsi="Times New Roman" w:cs="Times New Roman"/>
        </w:rPr>
        <w:t xml:space="preserve"> muudetakse ERHS-i § 9 lõike 2 punkti 3, milles nähakse ette, et Rahvusringhäälingu arengukavas tuuakse muu hulgas välja kavandatavad uued meediateenused ning nende arendamise eesmärgid ja põhjendused. Kehtiva sõnastuse kohaselt tuleb arengukavas nimetada meediateenused. </w:t>
      </w:r>
    </w:p>
    <w:p w14:paraId="4032DB95" w14:textId="61870ED5" w:rsidR="00D645E2" w:rsidRPr="00C61D50" w:rsidRDefault="0015289B" w:rsidP="00A738D6">
      <w:pPr>
        <w:jc w:val="both"/>
        <w:rPr>
          <w:rFonts w:ascii="Times New Roman" w:hAnsi="Times New Roman" w:cs="Times New Roman"/>
        </w:rPr>
      </w:pPr>
      <w:r w:rsidRPr="00C61D50">
        <w:rPr>
          <w:rFonts w:ascii="Times New Roman" w:hAnsi="Times New Roman" w:cs="Times New Roman"/>
        </w:rPr>
        <w:t>Kõnealune muudatus on seotud eelnõu § 1 punktiga 5, mille § 6</w:t>
      </w:r>
      <w:r w:rsidR="00E40F40" w:rsidRPr="00C61D50">
        <w:rPr>
          <w:rFonts w:ascii="Times New Roman" w:hAnsi="Times New Roman" w:cs="Times New Roman"/>
          <w:vertAlign w:val="superscript"/>
        </w:rPr>
        <w:t>1</w:t>
      </w:r>
      <w:r w:rsidRPr="00C61D50">
        <w:rPr>
          <w:rFonts w:ascii="Times New Roman" w:hAnsi="Times New Roman" w:cs="Times New Roman"/>
        </w:rPr>
        <w:t xml:space="preserve"> lõike 2 kohaselt tuleb enne uue meediateenuse pakkumisega alustamist hinnata selle mõju meediaturule ning vastavu</w:t>
      </w:r>
      <w:r w:rsidR="00E40F40" w:rsidRPr="00C61D50">
        <w:rPr>
          <w:rFonts w:ascii="Times New Roman" w:hAnsi="Times New Roman" w:cs="Times New Roman"/>
        </w:rPr>
        <w:t>s</w:t>
      </w:r>
      <w:r w:rsidRPr="00C61D50">
        <w:rPr>
          <w:rFonts w:ascii="Times New Roman" w:hAnsi="Times New Roman" w:cs="Times New Roman"/>
        </w:rPr>
        <w:t xml:space="preserve">t </w:t>
      </w:r>
      <w:r w:rsidRPr="00C61D50">
        <w:rPr>
          <w:rFonts w:ascii="Times New Roman" w:hAnsi="Times New Roman" w:cs="Times New Roman"/>
        </w:rPr>
        <w:lastRenderedPageBreak/>
        <w:t>Rahvusringhäälingu eesmärgile. Kõiki arengukavas nimetatud uusi meediateenuseid tuleb eelnõu kohaselt valideerida. Oluline on tuua välja arengukavas kavandatavad uued meediateenused koos nende arendamise eesmärkide ja põhjendustega, sest eesmärk on rõhutada just uute teenuste läbipaistvat kajastamist. Kuna Rahvusringhäälingu arengukava on avalik dokument, annab see erameediaettevõtjatele selge ülevaate, milliseid uusi teenuseid Rahvusringhääling plaanib arendada. See aitab omakorda ennetada võimalikke konkurentsiga seotud probleeme ning loob võimaluse dialoogiks turuosaliste vahel. Muudatus suurendab Rahvusringhäälingu tegevuse läbipaistvust, pakkudes meediasektorile ja avalikkusele paremat ülevaadet uute meediateenuste plaanidest. See aitab tagada, et Rahvusringhääling arendab uusi teenuseid kooskõlas oma ülesannetega ning arvestab meediaturu tasakaalu ja konkurentsiolukorda.</w:t>
      </w:r>
    </w:p>
    <w:p w14:paraId="7A1EB001" w14:textId="133E5930"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Kuna Rahvusringhäälingu arengukava kinnitab ERHS-i § 9 lõike 4 kohaselt nõukogu, saab nõukogu arengukava kinnitamise kaudu anda ka eelneva nõusoleku uute meediateenuste algatamiseks ja nende mõju hindamiseks. </w:t>
      </w:r>
      <w:r w:rsidR="000C1F7D" w:rsidRPr="00C61D50">
        <w:rPr>
          <w:rFonts w:ascii="Times New Roman" w:hAnsi="Times New Roman" w:cs="Times New Roman"/>
        </w:rPr>
        <w:t>Rahvusringhäälingu</w:t>
      </w:r>
      <w:r w:rsidRPr="00C61D50">
        <w:rPr>
          <w:rFonts w:ascii="Times New Roman" w:hAnsi="Times New Roman" w:cs="Times New Roman"/>
        </w:rPr>
        <w:t xml:space="preserve"> nõukogu roll muutub sisulisemaks, kuna arengukava heakskiitmise kaudu antakse ka hinnang uute meediateenuste vajalikkusele. See tagab, et Rahvusringhäälingu strateegilised suunad on põhjalikult kaalutud ja vastavad seadusest tulenevatele eesmärkidele. Muudatus tugevdab Rahvusringhäälingu nõukogu rolli strateegiliste otsuste tegemisel ning tagab, et uute meediateenuste arendamine on läbipaistev, läbimõeldud ja kooskõlas Rahvusringhäälingu avalike ülesannetega. Lisaks võimaldab see varakult kaardistada võimalikud meediaturu mõjud ning muuta hindamisprotsessi sujuvamaks.</w:t>
      </w:r>
    </w:p>
    <w:p w14:paraId="0652FE25" w14:textId="1DA74D03"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7 -</w:t>
      </w:r>
      <w:r w:rsidRPr="00C61D50">
        <w:rPr>
          <w:rFonts w:ascii="Times New Roman" w:hAnsi="Times New Roman" w:cs="Times New Roman"/>
        </w:rPr>
        <w:t xml:space="preserve"> ERHS-i § 9 täiendatakse lõikega 6, millega tehakse erand eelnõu § 1 punktis 6 sätestatud kohustusest. Erand tehakse olukorraks, kui Rahvusringhääling kavatseb pakkuda uut meediateenust, kuid arengukava ei sisalda eelnõu § 1 punktis 6 kirjeldatud teavet (uue teenuse eesmärgid ja põhjendused). Sellisel juhul peab Rahvusringhääling avalikustama teabe uue meediateenuse kohta oma veebilehel vähemalt kolm kuud enne teenuse pakkumisega alustamist.</w:t>
      </w:r>
    </w:p>
    <w:p w14:paraId="38EC7495"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Säte annab paindlikkuse, et vältida olukorda, kus Rahvusringhääling ei saaks uut teenust turule tuua lihtsalt sellepärast, et arengukava on juba kinnitatud ja ei sisalda selle teenuse kohta infot. Kui teenuse planeerimine toimub siis, kui konkreetse aasta arengukava on juba kinnitatud, tuleb ikkagi järgida avalikkuse teavitamise ja läbipaistvuse nõudeid.</w:t>
      </w:r>
    </w:p>
    <w:p w14:paraId="6241593C" w14:textId="1550E603"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Erand tagab, et kuigi arengukava ei sisaldada mõnd uuendust, saab avalikkus ja meediasektor siiski teada Rahvusringhäälingu plaanidest varakult. Kolme kuu </w:t>
      </w:r>
      <w:r w:rsidR="00950883" w:rsidRPr="00C61D50">
        <w:rPr>
          <w:rFonts w:ascii="Times New Roman" w:hAnsi="Times New Roman" w:cs="Times New Roman"/>
        </w:rPr>
        <w:t xml:space="preserve">pikkune </w:t>
      </w:r>
      <w:r w:rsidRPr="00C61D50">
        <w:rPr>
          <w:rFonts w:ascii="Times New Roman" w:hAnsi="Times New Roman" w:cs="Times New Roman"/>
        </w:rPr>
        <w:t>teavitusperiood annab kõigile huvilistele aega hinnata uue teenuse mõju meediaturule, konkurentsile ja ühiskonnale laiemalt. Samuti tagab see, et uued teenused ei tekita ootamatuid või põhjendamatuid turumõjusid, kuna meedia ja konkurendid saavad sellele aegsasti reageerida.</w:t>
      </w:r>
    </w:p>
    <w:p w14:paraId="00093C3A" w14:textId="0DE9F4F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Rahvusringhääling avalikustab info </w:t>
      </w:r>
      <w:r w:rsidR="00950883" w:rsidRPr="00C61D50">
        <w:rPr>
          <w:rFonts w:ascii="Times New Roman" w:hAnsi="Times New Roman" w:cs="Times New Roman"/>
        </w:rPr>
        <w:t xml:space="preserve">kavandatava uue teenuse kohta </w:t>
      </w:r>
      <w:r w:rsidRPr="00C61D50">
        <w:rPr>
          <w:rFonts w:ascii="Times New Roman" w:hAnsi="Times New Roman" w:cs="Times New Roman"/>
        </w:rPr>
        <w:t>oma veebilehe</w:t>
      </w:r>
      <w:r w:rsidR="00950883" w:rsidRPr="00C61D50">
        <w:rPr>
          <w:rFonts w:ascii="Times New Roman" w:hAnsi="Times New Roman" w:cs="Times New Roman"/>
        </w:rPr>
        <w:t>l</w:t>
      </w:r>
      <w:r w:rsidRPr="00C61D50">
        <w:rPr>
          <w:rFonts w:ascii="Times New Roman" w:hAnsi="Times New Roman" w:cs="Times New Roman"/>
        </w:rPr>
        <w:t>, mis on kergesti ligipääsetav kõigile huvilistele. See aitab tagada, et teave jõuab kõikide huvitatud osapoolteni.</w:t>
      </w:r>
    </w:p>
    <w:p w14:paraId="35CAFB02" w14:textId="38328A16" w:rsidR="006D2119" w:rsidRPr="00C61D50" w:rsidRDefault="00F653CC" w:rsidP="00A738D6">
      <w:pPr>
        <w:jc w:val="both"/>
        <w:rPr>
          <w:rFonts w:ascii="Times New Roman" w:hAnsi="Times New Roman" w:cs="Times New Roman"/>
        </w:rPr>
      </w:pPr>
      <w:r w:rsidRPr="00C61D50">
        <w:rPr>
          <w:rFonts w:ascii="Times New Roman" w:hAnsi="Times New Roman" w:cs="Times New Roman"/>
          <w:b/>
        </w:rPr>
        <w:t xml:space="preserve">Eelnõu § 1 punkt 8 </w:t>
      </w:r>
      <w:r w:rsidR="006D2119" w:rsidRPr="00C61D50">
        <w:rPr>
          <w:rFonts w:ascii="Times New Roman" w:hAnsi="Times New Roman" w:cs="Times New Roman"/>
          <w:b/>
        </w:rPr>
        <w:t>–</w:t>
      </w:r>
      <w:r w:rsidRPr="00C61D50">
        <w:rPr>
          <w:rFonts w:ascii="Times New Roman" w:hAnsi="Times New Roman" w:cs="Times New Roman"/>
          <w:bCs/>
        </w:rPr>
        <w:t xml:space="preserve"> </w:t>
      </w:r>
      <w:r w:rsidR="006D2119" w:rsidRPr="00C61D50">
        <w:rPr>
          <w:rFonts w:ascii="Times New Roman" w:hAnsi="Times New Roman" w:cs="Times New Roman"/>
        </w:rPr>
        <w:t xml:space="preserve">kõnealuse eelnõu punktiga muudetakse ERHS-i §-i 10 ning luuakse Rahvusringhäälingule uus rahastamismudel, mille eesmärk on tagada tema sõltumatus ja </w:t>
      </w:r>
      <w:r w:rsidR="00086D9B" w:rsidRPr="00C61D50">
        <w:rPr>
          <w:rFonts w:ascii="Times New Roman" w:hAnsi="Times New Roman" w:cs="Times New Roman"/>
        </w:rPr>
        <w:t>kestlik ning</w:t>
      </w:r>
      <w:r w:rsidR="006D2119" w:rsidRPr="00C61D50">
        <w:rPr>
          <w:rFonts w:ascii="Times New Roman" w:hAnsi="Times New Roman" w:cs="Times New Roman"/>
        </w:rPr>
        <w:t xml:space="preserve"> läbipaistev rahastamine. Uus mudel asendab senise korra, kus Rahvusringhäälingu eelarve määratakse igal aastal poliitilise otsusega ilma õigusliku siduvuseta varasemate kokkulepete või </w:t>
      </w:r>
      <w:r w:rsidR="006D2119" w:rsidRPr="00C61D50">
        <w:rPr>
          <w:rFonts w:ascii="Times New Roman" w:hAnsi="Times New Roman" w:cs="Times New Roman"/>
        </w:rPr>
        <w:lastRenderedPageBreak/>
        <w:t>strateegiate suhtes. Selli</w:t>
      </w:r>
      <w:r w:rsidR="00330884" w:rsidRPr="00C61D50">
        <w:rPr>
          <w:rFonts w:ascii="Times New Roman" w:hAnsi="Times New Roman" w:cs="Times New Roman"/>
        </w:rPr>
        <w:t>ne</w:t>
      </w:r>
      <w:r w:rsidR="006D2119" w:rsidRPr="00C61D50">
        <w:rPr>
          <w:rFonts w:ascii="Times New Roman" w:hAnsi="Times New Roman" w:cs="Times New Roman"/>
        </w:rPr>
        <w:t xml:space="preserve"> praktika ei vasta Euroopa meediavabaduse määruse artiklis 5 sätestatud nõuetele, mille kohaselt peavad avalik-õiguslike meediateenuse osutajate rahastamismenetlused olema läbipaistvad, objektiivsed ja põhinevad eelnevalt kehtestatud kriteeriumidel.</w:t>
      </w:r>
    </w:p>
    <w:p w14:paraId="2DB1F241" w14:textId="5005450A" w:rsidR="006D2119" w:rsidRPr="00C61D50" w:rsidRDefault="006D2119" w:rsidP="00A738D6">
      <w:pPr>
        <w:jc w:val="both"/>
        <w:rPr>
          <w:rFonts w:ascii="Times New Roman" w:hAnsi="Times New Roman" w:cs="Times New Roman"/>
        </w:rPr>
      </w:pPr>
      <w:r w:rsidRPr="00C61D50">
        <w:rPr>
          <w:rFonts w:ascii="Times New Roman" w:hAnsi="Times New Roman" w:cs="Times New Roman"/>
        </w:rPr>
        <w:t xml:space="preserve">Senine kord, kus </w:t>
      </w:r>
      <w:r w:rsidR="00330884" w:rsidRPr="00C61D50">
        <w:rPr>
          <w:rFonts w:ascii="Times New Roman" w:hAnsi="Times New Roman" w:cs="Times New Roman"/>
        </w:rPr>
        <w:t>Rahvusringhäälingu</w:t>
      </w:r>
      <w:r w:rsidRPr="00C61D50">
        <w:rPr>
          <w:rFonts w:ascii="Times New Roman" w:hAnsi="Times New Roman" w:cs="Times New Roman"/>
        </w:rPr>
        <w:t xml:space="preserve"> eelarve suurus kujuneb iga-aastaste läbirääkimiste käigus ja ilma siduva seoseta seaduses määratud ülesannetega, võimaldab poliitilist mõjutamist rahastuse kaudu ning ohustab </w:t>
      </w:r>
      <w:r w:rsidR="00330884" w:rsidRPr="00C61D50">
        <w:rPr>
          <w:rFonts w:ascii="Times New Roman" w:hAnsi="Times New Roman" w:cs="Times New Roman"/>
        </w:rPr>
        <w:t>tema</w:t>
      </w:r>
      <w:r w:rsidRPr="00C61D50">
        <w:rPr>
          <w:rFonts w:ascii="Times New Roman" w:hAnsi="Times New Roman" w:cs="Times New Roman"/>
        </w:rPr>
        <w:t xml:space="preserve"> toimetuslikku sõltumatust. Seetõttu </w:t>
      </w:r>
      <w:r w:rsidR="00330884" w:rsidRPr="00C61D50">
        <w:rPr>
          <w:rFonts w:ascii="Times New Roman" w:hAnsi="Times New Roman" w:cs="Times New Roman"/>
        </w:rPr>
        <w:t>luuakse</w:t>
      </w:r>
      <w:r w:rsidRPr="00C61D50">
        <w:rPr>
          <w:rFonts w:ascii="Times New Roman" w:hAnsi="Times New Roman" w:cs="Times New Roman"/>
        </w:rPr>
        <w:t xml:space="preserve"> õiguslik raamistik, mis</w:t>
      </w:r>
      <w:r w:rsidR="00330884" w:rsidRPr="00C61D50">
        <w:rPr>
          <w:rFonts w:ascii="Times New Roman" w:hAnsi="Times New Roman" w:cs="Times New Roman"/>
        </w:rPr>
        <w:t xml:space="preserve"> </w:t>
      </w:r>
      <w:r w:rsidRPr="00C61D50">
        <w:rPr>
          <w:rFonts w:ascii="Times New Roman" w:hAnsi="Times New Roman" w:cs="Times New Roman"/>
        </w:rPr>
        <w:t>seob rahastamise ER</w:t>
      </w:r>
      <w:r w:rsidR="00330884" w:rsidRPr="00C61D50">
        <w:rPr>
          <w:rFonts w:ascii="Times New Roman" w:hAnsi="Times New Roman" w:cs="Times New Roman"/>
        </w:rPr>
        <w:t>HS-st</w:t>
      </w:r>
      <w:r w:rsidRPr="00C61D50">
        <w:rPr>
          <w:rFonts w:ascii="Times New Roman" w:hAnsi="Times New Roman" w:cs="Times New Roman"/>
        </w:rPr>
        <w:t xml:space="preserve"> tulenevate ülesannetega</w:t>
      </w:r>
      <w:r w:rsidR="00330884" w:rsidRPr="00C61D50">
        <w:rPr>
          <w:rFonts w:ascii="Times New Roman" w:hAnsi="Times New Roman" w:cs="Times New Roman"/>
        </w:rPr>
        <w:t xml:space="preserve">, </w:t>
      </w:r>
      <w:r w:rsidRPr="00C61D50">
        <w:rPr>
          <w:rFonts w:ascii="Times New Roman" w:hAnsi="Times New Roman" w:cs="Times New Roman"/>
        </w:rPr>
        <w:t xml:space="preserve">tagab rahastamise </w:t>
      </w:r>
      <w:proofErr w:type="spellStart"/>
      <w:r w:rsidRPr="00C61D50">
        <w:rPr>
          <w:rFonts w:ascii="Times New Roman" w:hAnsi="Times New Roman" w:cs="Times New Roman"/>
        </w:rPr>
        <w:t>prognoositavuse</w:t>
      </w:r>
      <w:proofErr w:type="spellEnd"/>
      <w:r w:rsidRPr="00C61D50">
        <w:rPr>
          <w:rFonts w:ascii="Times New Roman" w:hAnsi="Times New Roman" w:cs="Times New Roman"/>
        </w:rPr>
        <w:t xml:space="preserve"> ja pikaajalise planeerimise võimaluse</w:t>
      </w:r>
      <w:r w:rsidR="00330884" w:rsidRPr="00C61D50">
        <w:rPr>
          <w:rFonts w:ascii="Times New Roman" w:hAnsi="Times New Roman" w:cs="Times New Roman"/>
        </w:rPr>
        <w:t xml:space="preserve">, </w:t>
      </w:r>
      <w:r w:rsidRPr="00C61D50">
        <w:rPr>
          <w:rFonts w:ascii="Times New Roman" w:hAnsi="Times New Roman" w:cs="Times New Roman"/>
        </w:rPr>
        <w:t xml:space="preserve">võimaldab Kultuuriministeeriumil ja </w:t>
      </w:r>
      <w:r w:rsidR="00330884" w:rsidRPr="00C61D50">
        <w:rPr>
          <w:rFonts w:ascii="Times New Roman" w:hAnsi="Times New Roman" w:cs="Times New Roman"/>
        </w:rPr>
        <w:t>Rahvusringhäälingul</w:t>
      </w:r>
      <w:r w:rsidRPr="00C61D50">
        <w:rPr>
          <w:rFonts w:ascii="Times New Roman" w:hAnsi="Times New Roman" w:cs="Times New Roman"/>
        </w:rPr>
        <w:t xml:space="preserve"> sõlmida nelja-aastaseid raamlepinguid, mis määravad rahastamise ulatuse ja kasutamise korra</w:t>
      </w:r>
      <w:r w:rsidR="00330884" w:rsidRPr="00C61D50">
        <w:rPr>
          <w:rFonts w:ascii="Times New Roman" w:hAnsi="Times New Roman" w:cs="Times New Roman"/>
        </w:rPr>
        <w:t xml:space="preserve"> ning </w:t>
      </w:r>
      <w:r w:rsidRPr="00C61D50">
        <w:rPr>
          <w:rFonts w:ascii="Times New Roman" w:hAnsi="Times New Roman" w:cs="Times New Roman"/>
        </w:rPr>
        <w:t>kehtestab piirid, millal ja mis tingimustel saab rahastust vähendada.</w:t>
      </w:r>
    </w:p>
    <w:p w14:paraId="1EA768A7" w14:textId="079BC389" w:rsidR="006D2119" w:rsidRPr="00C61D50" w:rsidRDefault="006D2119" w:rsidP="00A738D6">
      <w:pPr>
        <w:jc w:val="both"/>
        <w:rPr>
          <w:rFonts w:ascii="Times New Roman" w:hAnsi="Times New Roman" w:cs="Times New Roman"/>
        </w:rPr>
      </w:pPr>
      <w:r w:rsidRPr="00C61D50">
        <w:rPr>
          <w:rFonts w:ascii="Times New Roman" w:hAnsi="Times New Roman" w:cs="Times New Roman"/>
        </w:rPr>
        <w:t>Loodav süsteem aitab täita Eesti kui E</w:t>
      </w:r>
      <w:r w:rsidR="00330884" w:rsidRPr="00C61D50">
        <w:rPr>
          <w:rFonts w:ascii="Times New Roman" w:hAnsi="Times New Roman" w:cs="Times New Roman"/>
        </w:rPr>
        <w:t>uroopa Liidu</w:t>
      </w:r>
      <w:r w:rsidRPr="00C61D50">
        <w:rPr>
          <w:rFonts w:ascii="Times New Roman" w:hAnsi="Times New Roman" w:cs="Times New Roman"/>
        </w:rPr>
        <w:t xml:space="preserve"> liikmesriigi kohustusi meediavabaduse tagamisel, välistab võimaliku rikkumismenetluse Euroopa Komisjonilt ning tagab </w:t>
      </w:r>
      <w:r w:rsidR="00330884" w:rsidRPr="00C61D50">
        <w:rPr>
          <w:rFonts w:ascii="Times New Roman" w:hAnsi="Times New Roman" w:cs="Times New Roman"/>
        </w:rPr>
        <w:t>Rahvusringhäälingu</w:t>
      </w:r>
      <w:r w:rsidRPr="00C61D50">
        <w:rPr>
          <w:rFonts w:ascii="Times New Roman" w:hAnsi="Times New Roman" w:cs="Times New Roman"/>
        </w:rPr>
        <w:t xml:space="preserve"> rolli demokraatlikus ühiskonnas. Samuti väheneb poliitiline surve </w:t>
      </w:r>
      <w:r w:rsidR="00330884" w:rsidRPr="00C61D50">
        <w:rPr>
          <w:rFonts w:ascii="Times New Roman" w:hAnsi="Times New Roman" w:cs="Times New Roman"/>
        </w:rPr>
        <w:t>Rahvusringhäälingu</w:t>
      </w:r>
      <w:r w:rsidRPr="00C61D50">
        <w:rPr>
          <w:rFonts w:ascii="Times New Roman" w:hAnsi="Times New Roman" w:cs="Times New Roman"/>
        </w:rPr>
        <w:t xml:space="preserve"> suhtes ning suureneb usaldus avalik-õigusliku meedia sõltumatuse vastu.</w:t>
      </w:r>
    </w:p>
    <w:p w14:paraId="50F27218" w14:textId="63674EB1" w:rsidR="00E66C78" w:rsidRPr="00C61D50" w:rsidRDefault="00E66C78" w:rsidP="00A738D6">
      <w:pPr>
        <w:jc w:val="both"/>
        <w:rPr>
          <w:rFonts w:ascii="Times New Roman" w:hAnsi="Times New Roman" w:cs="Times New Roman"/>
        </w:rPr>
      </w:pPr>
      <w:r w:rsidRPr="00C61D50">
        <w:rPr>
          <w:rStyle w:val="Tugev"/>
          <w:rFonts w:ascii="Times New Roman" w:hAnsi="Times New Roman" w:cs="Times New Roman"/>
          <w:b w:val="0"/>
          <w:bCs w:val="0"/>
        </w:rPr>
        <w:t>Lõikes 1</w:t>
      </w:r>
      <w:r w:rsidRPr="00C61D50">
        <w:rPr>
          <w:rFonts w:ascii="Times New Roman" w:hAnsi="Times New Roman" w:cs="Times New Roman"/>
        </w:rPr>
        <w:t xml:space="preserve"> sätestatakse alusprintsiip, et Rahvusringhäälingu rahastamine toimub riigieelarvest. Toetuse eesmärk on tagada Rahvusringhäälingule vahendid seadusega määratud ülesannete täitmiseks. Rahvusringhääling on sõltumatu avalik-õiguslik meediateenuse osutaja, kelle roll demokraatlikus ühiskonnas</w:t>
      </w:r>
      <w:r w:rsidR="004B47EC" w:rsidRPr="00C61D50">
        <w:rPr>
          <w:rFonts w:ascii="Times New Roman" w:hAnsi="Times New Roman" w:cs="Times New Roman"/>
        </w:rPr>
        <w:t xml:space="preserve"> avaliku teenuse osutajana</w:t>
      </w:r>
      <w:r w:rsidRPr="00C61D50">
        <w:rPr>
          <w:rFonts w:ascii="Times New Roman" w:hAnsi="Times New Roman" w:cs="Times New Roman"/>
        </w:rPr>
        <w:t xml:space="preserve"> eeldab stabiilset ja usaldusväärset finantseerimist. </w:t>
      </w:r>
    </w:p>
    <w:p w14:paraId="000FE64E" w14:textId="7CEFA3EC" w:rsidR="00E66C78" w:rsidRPr="00C61D50" w:rsidRDefault="00E66C78" w:rsidP="00A738D6">
      <w:pPr>
        <w:jc w:val="both"/>
        <w:rPr>
          <w:rFonts w:ascii="Times New Roman" w:hAnsi="Times New Roman" w:cs="Times New Roman"/>
        </w:rPr>
      </w:pPr>
      <w:r w:rsidRPr="00C61D50">
        <w:rPr>
          <w:rFonts w:ascii="Times New Roman" w:hAnsi="Times New Roman" w:cs="Times New Roman"/>
        </w:rPr>
        <w:t xml:space="preserve">Kuigi rahastamise üldpõhimõte, et Rahvusringhäälingut toetatakse riigieelarvest, jääb võrreldes senise regulatsiooniga muutumatuks, pannakse §-s 10 tervikuna alus uuele rahastamismudelile. Muudatuse eesmärk on tagada Rahvusringhäälingu rahastamise </w:t>
      </w:r>
      <w:proofErr w:type="spellStart"/>
      <w:r w:rsidRPr="00C61D50">
        <w:rPr>
          <w:rFonts w:ascii="Times New Roman" w:hAnsi="Times New Roman" w:cs="Times New Roman"/>
        </w:rPr>
        <w:t>prognoositavus</w:t>
      </w:r>
      <w:proofErr w:type="spellEnd"/>
      <w:r w:rsidRPr="00C61D50">
        <w:rPr>
          <w:rFonts w:ascii="Times New Roman" w:hAnsi="Times New Roman" w:cs="Times New Roman"/>
        </w:rPr>
        <w:t>, läbipaistvus ja sõltumatus, vältimaks poliitilist mõjutatavust ning viia rahastusmudel kooskõlla Euroopa meediavabaduse määruse artiklis 5 sätestatud nõuetega. Seeläbi toetab muudatus ka meediavabadust, demokraatlikku diskussiooni ja Rahvusringhäälingu kui sõltumatu institutsiooni toimimist.</w:t>
      </w:r>
    </w:p>
    <w:p w14:paraId="61AA8DDE" w14:textId="746AEBB4" w:rsidR="00E66C78" w:rsidRPr="00C61D50" w:rsidRDefault="00E66C78" w:rsidP="00A738D6">
      <w:pPr>
        <w:jc w:val="both"/>
        <w:rPr>
          <w:rFonts w:ascii="Times New Roman" w:hAnsi="Times New Roman" w:cs="Times New Roman"/>
        </w:rPr>
      </w:pPr>
      <w:r w:rsidRPr="00C61D50">
        <w:rPr>
          <w:rStyle w:val="Tugev"/>
          <w:rFonts w:ascii="Times New Roman" w:hAnsi="Times New Roman" w:cs="Times New Roman"/>
          <w:b w:val="0"/>
          <w:bCs w:val="0"/>
        </w:rPr>
        <w:t>Lõikes 2</w:t>
      </w:r>
      <w:r w:rsidRPr="00C61D50">
        <w:rPr>
          <w:rFonts w:ascii="Times New Roman" w:hAnsi="Times New Roman" w:cs="Times New Roman"/>
        </w:rPr>
        <w:t xml:space="preserve"> sätestatakse, et valdkonna eest vastutav minister (kultuuriminister) esitab riigieelarvestrateegia koostamisel nelja-aastaseks perioodiks Rahvusringhäälingule kavandatava toetuse summad, märkides need eraldi iga aasta kohta. </w:t>
      </w:r>
      <w:commentRangeStart w:id="30"/>
      <w:r w:rsidRPr="00C61D50">
        <w:rPr>
          <w:rFonts w:ascii="Times New Roman" w:hAnsi="Times New Roman" w:cs="Times New Roman"/>
        </w:rPr>
        <w:t>Toetuse planeerimisel lähtutakse kehtivatest makromajandus- ja rahandusprognoosidest.</w:t>
      </w:r>
      <w:commentRangeEnd w:id="30"/>
      <w:r w:rsidR="00286708">
        <w:rPr>
          <w:rStyle w:val="Kommentaariviide"/>
        </w:rPr>
        <w:commentReference w:id="30"/>
      </w:r>
      <w:r w:rsidR="00E11BE8" w:rsidRPr="00C61D50">
        <w:rPr>
          <w:rFonts w:ascii="Times New Roman" w:hAnsi="Times New Roman" w:cs="Times New Roman"/>
        </w:rPr>
        <w:t xml:space="preserve"> </w:t>
      </w:r>
      <w:r w:rsidRPr="00C61D50">
        <w:rPr>
          <w:rFonts w:ascii="Times New Roman" w:hAnsi="Times New Roman" w:cs="Times New Roman"/>
        </w:rPr>
        <w:t xml:space="preserve">Ehkki toetuse summad määratakse raamlepingus nelja-aastaseks perioodiks, tehakse </w:t>
      </w:r>
      <w:r w:rsidR="00E11BE8" w:rsidRPr="00C61D50">
        <w:rPr>
          <w:rFonts w:ascii="Times New Roman" w:hAnsi="Times New Roman" w:cs="Times New Roman"/>
        </w:rPr>
        <w:t xml:space="preserve">igal eelarveaastal </w:t>
      </w:r>
      <w:r w:rsidRPr="00C61D50">
        <w:rPr>
          <w:rFonts w:ascii="Times New Roman" w:hAnsi="Times New Roman" w:cs="Times New Roman"/>
        </w:rPr>
        <w:t xml:space="preserve">rahastamisotsus </w:t>
      </w:r>
      <w:r w:rsidR="00E11BE8" w:rsidRPr="00C61D50">
        <w:rPr>
          <w:rFonts w:ascii="Times New Roman" w:hAnsi="Times New Roman" w:cs="Times New Roman"/>
        </w:rPr>
        <w:t>konkreetse aasta kohta</w:t>
      </w:r>
      <w:r w:rsidRPr="00C61D50">
        <w:rPr>
          <w:rFonts w:ascii="Times New Roman" w:hAnsi="Times New Roman" w:cs="Times New Roman"/>
        </w:rPr>
        <w:t>. See tähendab, et igal aastal kinnitab Riigikogu toetuse summa vastava aasta riigieelarvega, kuid kinnitatav summa tuleneb raamlepingus</w:t>
      </w:r>
      <w:r w:rsidR="00E11BE8" w:rsidRPr="00C61D50">
        <w:rPr>
          <w:rFonts w:ascii="Times New Roman" w:hAnsi="Times New Roman" w:cs="Times New Roman"/>
        </w:rPr>
        <w:t>t</w:t>
      </w:r>
      <w:r w:rsidRPr="00C61D50">
        <w:rPr>
          <w:rFonts w:ascii="Times New Roman" w:hAnsi="Times New Roman" w:cs="Times New Roman"/>
        </w:rPr>
        <w:t xml:space="preserve">. </w:t>
      </w:r>
      <w:r w:rsidR="00224147" w:rsidRPr="00C61D50">
        <w:rPr>
          <w:rFonts w:ascii="Times New Roman" w:hAnsi="Times New Roman" w:cs="Times New Roman"/>
        </w:rPr>
        <w:t>Sätte</w:t>
      </w:r>
      <w:r w:rsidRPr="00C61D50">
        <w:rPr>
          <w:rFonts w:ascii="Times New Roman" w:hAnsi="Times New Roman" w:cs="Times New Roman"/>
        </w:rPr>
        <w:t xml:space="preserve"> eesmärk on suurendada </w:t>
      </w:r>
      <w:r w:rsidR="00E11BE8" w:rsidRPr="00C61D50">
        <w:rPr>
          <w:rFonts w:ascii="Times New Roman" w:hAnsi="Times New Roman" w:cs="Times New Roman"/>
        </w:rPr>
        <w:t>Rahvusringhäälingu</w:t>
      </w:r>
      <w:r w:rsidRPr="00C61D50">
        <w:rPr>
          <w:rFonts w:ascii="Times New Roman" w:hAnsi="Times New Roman" w:cs="Times New Roman"/>
        </w:rPr>
        <w:t xml:space="preserve"> rahastamise stabiilsust ja prognoositavust, tagades samas sidususe eelarvemenetlusega. See on oluline samm uue rahastusmudeli rakendamisel, mis vastab Euroopa meediavabaduse määruse artikli 5 nõuetele.</w:t>
      </w:r>
    </w:p>
    <w:p w14:paraId="6016F226" w14:textId="26437899" w:rsidR="00E11BE8" w:rsidRPr="00C61D50" w:rsidRDefault="00E11BE8" w:rsidP="00A738D6">
      <w:pPr>
        <w:jc w:val="both"/>
        <w:rPr>
          <w:rFonts w:ascii="Times New Roman" w:hAnsi="Times New Roman" w:cs="Times New Roman"/>
        </w:rPr>
      </w:pPr>
      <w:r w:rsidRPr="00C61D50">
        <w:rPr>
          <w:rStyle w:val="Tugev"/>
          <w:rFonts w:ascii="Times New Roman" w:hAnsi="Times New Roman" w:cs="Times New Roman"/>
          <w:b w:val="0"/>
          <w:bCs w:val="0"/>
        </w:rPr>
        <w:t>Lõikes 3</w:t>
      </w:r>
      <w:r w:rsidRPr="00C61D50">
        <w:rPr>
          <w:rFonts w:ascii="Times New Roman" w:hAnsi="Times New Roman" w:cs="Times New Roman"/>
        </w:rPr>
        <w:t xml:space="preserve"> määratletakse, millist tüüpi kulud kuuluvad Rahvusringhäälingule riigieelarvest eraldatava toetuse hulka. Toetus katab avalike ülesannete täitmiseks vajalikke kulusid, sh igapäevased majandamiskulud, tööjõukulud, investeeringud ning finantseerimistehingud.</w:t>
      </w:r>
      <w:r w:rsidR="00A867BB" w:rsidRPr="00C61D50">
        <w:rPr>
          <w:rFonts w:ascii="Times New Roman" w:hAnsi="Times New Roman" w:cs="Times New Roman"/>
        </w:rPr>
        <w:t xml:space="preserve"> </w:t>
      </w:r>
      <w:r w:rsidRPr="00C61D50">
        <w:rPr>
          <w:rFonts w:ascii="Times New Roman" w:hAnsi="Times New Roman" w:cs="Times New Roman"/>
        </w:rPr>
        <w:t xml:space="preserve">Sätte </w:t>
      </w:r>
      <w:r w:rsidRPr="00C61D50">
        <w:rPr>
          <w:rFonts w:ascii="Times New Roman" w:hAnsi="Times New Roman" w:cs="Times New Roman"/>
        </w:rPr>
        <w:lastRenderedPageBreak/>
        <w:t>eesmärk on tagada, et Rahvusringhäälingu rahastamine hõlmab kogu tema tegevuse kulubaasi terviklikult ning võimaldab täita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sätestatud ülesandeid täiel määral. See suurendab rahastamise läbipaistvust ja aitab vältida olukordi, kus Rahvusringhäälingu tegevus jääks vajalike vahendite puudumise tõttu katmata.</w:t>
      </w:r>
    </w:p>
    <w:p w14:paraId="298FCD87" w14:textId="5B8B2F1D" w:rsidR="00E11BE8" w:rsidRPr="00C61D50" w:rsidRDefault="00E11BE8" w:rsidP="00A738D6">
      <w:pPr>
        <w:jc w:val="both"/>
        <w:rPr>
          <w:rFonts w:ascii="Times New Roman" w:hAnsi="Times New Roman" w:cs="Times New Roman"/>
        </w:rPr>
      </w:pPr>
      <w:r w:rsidRPr="00C61D50">
        <w:rPr>
          <w:rStyle w:val="Tugev"/>
          <w:rFonts w:ascii="Times New Roman" w:hAnsi="Times New Roman" w:cs="Times New Roman"/>
          <w:b w:val="0"/>
          <w:bCs w:val="0"/>
        </w:rPr>
        <w:t>Lõi</w:t>
      </w:r>
      <w:r w:rsidR="00A867BB" w:rsidRPr="00C61D50">
        <w:rPr>
          <w:rStyle w:val="Tugev"/>
          <w:rFonts w:ascii="Times New Roman" w:hAnsi="Times New Roman" w:cs="Times New Roman"/>
          <w:b w:val="0"/>
          <w:bCs w:val="0"/>
        </w:rPr>
        <w:t>kes</w:t>
      </w:r>
      <w:r w:rsidRPr="00C61D50">
        <w:rPr>
          <w:rStyle w:val="Tugev"/>
          <w:rFonts w:ascii="Times New Roman" w:hAnsi="Times New Roman" w:cs="Times New Roman"/>
          <w:b w:val="0"/>
          <w:bCs w:val="0"/>
        </w:rPr>
        <w:t xml:space="preserve"> 4</w:t>
      </w:r>
      <w:r w:rsidRPr="00C61D50">
        <w:rPr>
          <w:rFonts w:ascii="Times New Roman" w:hAnsi="Times New Roman" w:cs="Times New Roman"/>
        </w:rPr>
        <w:t xml:space="preserve"> sätesta</w:t>
      </w:r>
      <w:r w:rsidR="00A867BB" w:rsidRPr="00C61D50">
        <w:rPr>
          <w:rFonts w:ascii="Times New Roman" w:hAnsi="Times New Roman" w:cs="Times New Roman"/>
        </w:rPr>
        <w:t>takse</w:t>
      </w:r>
      <w:r w:rsidRPr="00C61D50">
        <w:rPr>
          <w:rFonts w:ascii="Times New Roman" w:hAnsi="Times New Roman" w:cs="Times New Roman"/>
        </w:rPr>
        <w:t xml:space="preserve"> kohustus, et </w:t>
      </w:r>
      <w:r w:rsidR="00A867BB" w:rsidRPr="00C61D50">
        <w:rPr>
          <w:rFonts w:ascii="Times New Roman" w:hAnsi="Times New Roman" w:cs="Times New Roman"/>
        </w:rPr>
        <w:t>valdkonna eest vastutav minister (</w:t>
      </w:r>
      <w:r w:rsidRPr="00C61D50">
        <w:rPr>
          <w:rFonts w:ascii="Times New Roman" w:hAnsi="Times New Roman" w:cs="Times New Roman"/>
        </w:rPr>
        <w:t>kultuuriminister</w:t>
      </w:r>
      <w:r w:rsidR="00A867BB" w:rsidRPr="00C61D50">
        <w:rPr>
          <w:rFonts w:ascii="Times New Roman" w:hAnsi="Times New Roman" w:cs="Times New Roman"/>
        </w:rPr>
        <w:t>)</w:t>
      </w:r>
      <w:r w:rsidRPr="00C61D50">
        <w:rPr>
          <w:rFonts w:ascii="Times New Roman" w:hAnsi="Times New Roman" w:cs="Times New Roman"/>
        </w:rPr>
        <w:t xml:space="preserve"> sõlmib Rahvusringhäälinguga nelja-aastase raamlepingu, mis põhineb riigieelarvestrateegias kinnitatud toetuse summadel. Raamleping fikseerib </w:t>
      </w:r>
      <w:r w:rsidR="00A867BB" w:rsidRPr="00C61D50">
        <w:rPr>
          <w:rFonts w:ascii="Times New Roman" w:hAnsi="Times New Roman" w:cs="Times New Roman"/>
        </w:rPr>
        <w:t>Rahvusringhäälingu</w:t>
      </w:r>
      <w:r w:rsidRPr="00C61D50">
        <w:rPr>
          <w:rFonts w:ascii="Times New Roman" w:hAnsi="Times New Roman" w:cs="Times New Roman"/>
        </w:rPr>
        <w:t xml:space="preserve"> rahastamise mahu ja tingimused pikemaks perioodiks, suurendades sellega toetuse prognoositavust ja stabiilsust.</w:t>
      </w:r>
      <w:r w:rsidR="00A867BB" w:rsidRPr="00C61D50">
        <w:rPr>
          <w:rFonts w:ascii="Times New Roman" w:hAnsi="Times New Roman" w:cs="Times New Roman"/>
        </w:rPr>
        <w:t xml:space="preserve"> </w:t>
      </w:r>
      <w:r w:rsidRPr="00C61D50">
        <w:rPr>
          <w:rFonts w:ascii="Times New Roman" w:hAnsi="Times New Roman" w:cs="Times New Roman"/>
        </w:rPr>
        <w:t>See mehhanism aitab vähendada iga</w:t>
      </w:r>
      <w:r w:rsidR="00A867BB" w:rsidRPr="00C61D50">
        <w:rPr>
          <w:rFonts w:ascii="Times New Roman" w:hAnsi="Times New Roman" w:cs="Times New Roman"/>
        </w:rPr>
        <w:t>-</w:t>
      </w:r>
      <w:r w:rsidRPr="00C61D50">
        <w:rPr>
          <w:rFonts w:ascii="Times New Roman" w:hAnsi="Times New Roman" w:cs="Times New Roman"/>
        </w:rPr>
        <w:t xml:space="preserve">aastaste poliitiliste otsuste mõju rahastuse suurusele ning tugevdada </w:t>
      </w:r>
      <w:r w:rsidR="00A867BB" w:rsidRPr="00C61D50">
        <w:rPr>
          <w:rFonts w:ascii="Times New Roman" w:hAnsi="Times New Roman" w:cs="Times New Roman"/>
        </w:rPr>
        <w:t>Rahvusringhäälingu</w:t>
      </w:r>
      <w:r w:rsidRPr="00C61D50">
        <w:rPr>
          <w:rFonts w:ascii="Times New Roman" w:hAnsi="Times New Roman" w:cs="Times New Roman"/>
        </w:rPr>
        <w:t xml:space="preserve"> sõltumatust. Samuti tagab see rahastamismudeli vastavuse Euroopa meediavabaduse määruse nõuetele, nõudes läbipaistvust, objektiivsust ning eelnevalt kindlaks määratud kriteeriumitele tuginemist.</w:t>
      </w:r>
    </w:p>
    <w:p w14:paraId="59485AD6" w14:textId="05585EDA" w:rsidR="00A867BB" w:rsidRPr="00C61D50" w:rsidRDefault="00A867BB" w:rsidP="00A738D6">
      <w:pPr>
        <w:jc w:val="both"/>
        <w:rPr>
          <w:rStyle w:val="Tugev"/>
          <w:rFonts w:ascii="Times New Roman" w:hAnsi="Times New Roman" w:cs="Times New Roman"/>
          <w:b w:val="0"/>
          <w:bCs w:val="0"/>
        </w:rPr>
      </w:pPr>
      <w:r w:rsidRPr="00C61D50">
        <w:rPr>
          <w:rStyle w:val="Tugev"/>
          <w:rFonts w:ascii="Times New Roman" w:hAnsi="Times New Roman" w:cs="Times New Roman"/>
          <w:b w:val="0"/>
          <w:bCs w:val="0"/>
        </w:rPr>
        <w:t>Lõikega 5</w:t>
      </w:r>
      <w:r w:rsidRPr="00C61D50">
        <w:rPr>
          <w:rFonts w:ascii="Times New Roman" w:hAnsi="Times New Roman" w:cs="Times New Roman"/>
        </w:rPr>
        <w:t xml:space="preserve"> võimaldatakse riigieelarvest eraldada Rahvusringhäälingule lisatoetusi erakorraliste või spetsiifiliste ülesannete täitmiseks, nagu </w:t>
      </w:r>
      <w:proofErr w:type="spellStart"/>
      <w:r w:rsidRPr="00C61D50">
        <w:rPr>
          <w:rFonts w:ascii="Times New Roman" w:hAnsi="Times New Roman" w:cs="Times New Roman"/>
        </w:rPr>
        <w:t>riigikaitselised</w:t>
      </w:r>
      <w:proofErr w:type="spellEnd"/>
      <w:r w:rsidRPr="00C61D50">
        <w:rPr>
          <w:rFonts w:ascii="Times New Roman" w:hAnsi="Times New Roman" w:cs="Times New Roman"/>
        </w:rPr>
        <w:t xml:space="preserve"> tegevused, elutähtsate teenuste osutamine või muud juhtumid, mis on vajalikud avaliku teenuse jätkusuutlikkuse tagamiseks. </w:t>
      </w:r>
      <w:r w:rsidR="00D7183E" w:rsidRPr="00C61D50">
        <w:rPr>
          <w:rFonts w:ascii="Times New Roman" w:hAnsi="Times New Roman" w:cs="Times New Roman"/>
        </w:rPr>
        <w:t>K</w:t>
      </w:r>
      <w:r w:rsidRPr="00C61D50">
        <w:rPr>
          <w:rFonts w:ascii="Times New Roman" w:hAnsi="Times New Roman" w:cs="Times New Roman"/>
        </w:rPr>
        <w:t xml:space="preserve">ulutused võivad hõlmata </w:t>
      </w:r>
      <w:r w:rsidR="00D7183E" w:rsidRPr="00C61D50">
        <w:rPr>
          <w:rFonts w:ascii="Times New Roman" w:hAnsi="Times New Roman" w:cs="Times New Roman"/>
        </w:rPr>
        <w:t xml:space="preserve">näiteks </w:t>
      </w:r>
      <w:r w:rsidRPr="00C61D50">
        <w:rPr>
          <w:rFonts w:ascii="Times New Roman" w:hAnsi="Times New Roman" w:cs="Times New Roman"/>
        </w:rPr>
        <w:t xml:space="preserve">erakorralisi investeeringuid kriisiolukordade, nagu küberrünnakute, ennetamiseks ja maandamiseks. Lisaks saab toetuste abil </w:t>
      </w:r>
      <w:r w:rsidR="00D7183E" w:rsidRPr="00C61D50">
        <w:rPr>
          <w:rFonts w:ascii="Times New Roman" w:hAnsi="Times New Roman" w:cs="Times New Roman"/>
        </w:rPr>
        <w:t xml:space="preserve">näiteks </w:t>
      </w:r>
      <w:r w:rsidR="00BD4312">
        <w:rPr>
          <w:rFonts w:ascii="Times New Roman" w:hAnsi="Times New Roman" w:cs="Times New Roman"/>
        </w:rPr>
        <w:t>katta</w:t>
      </w:r>
      <w:r w:rsidRPr="00C61D50">
        <w:rPr>
          <w:rFonts w:ascii="Times New Roman" w:hAnsi="Times New Roman" w:cs="Times New Roman"/>
        </w:rPr>
        <w:t xml:space="preserve"> vajalikke personaliressursse</w:t>
      </w:r>
      <w:r w:rsidR="00BD4312">
        <w:rPr>
          <w:rFonts w:ascii="Times New Roman" w:hAnsi="Times New Roman" w:cs="Times New Roman"/>
        </w:rPr>
        <w:t xml:space="preserve">, sealhulgas palgatõusu, et tagada </w:t>
      </w:r>
      <w:r w:rsidR="00D7183E" w:rsidRPr="00C61D50">
        <w:rPr>
          <w:rFonts w:ascii="Times New Roman" w:hAnsi="Times New Roman" w:cs="Times New Roman"/>
        </w:rPr>
        <w:t>Rahvusringhäälingu</w:t>
      </w:r>
      <w:r w:rsidRPr="00C61D50">
        <w:rPr>
          <w:rFonts w:ascii="Times New Roman" w:hAnsi="Times New Roman" w:cs="Times New Roman"/>
        </w:rPr>
        <w:t xml:space="preserve"> kvaliteet</w:t>
      </w:r>
      <w:r w:rsidR="00BD4312">
        <w:rPr>
          <w:rFonts w:ascii="Times New Roman" w:hAnsi="Times New Roman" w:cs="Times New Roman"/>
        </w:rPr>
        <w:t>ne</w:t>
      </w:r>
      <w:r w:rsidRPr="00C61D50">
        <w:rPr>
          <w:rFonts w:ascii="Times New Roman" w:hAnsi="Times New Roman" w:cs="Times New Roman"/>
        </w:rPr>
        <w:t xml:space="preserve"> töö ja </w:t>
      </w:r>
      <w:r w:rsidR="00BD4312">
        <w:rPr>
          <w:rFonts w:ascii="Times New Roman" w:hAnsi="Times New Roman" w:cs="Times New Roman"/>
        </w:rPr>
        <w:t xml:space="preserve">kohanemine </w:t>
      </w:r>
      <w:r w:rsidRPr="00C61D50">
        <w:rPr>
          <w:rFonts w:ascii="Times New Roman" w:hAnsi="Times New Roman" w:cs="Times New Roman"/>
        </w:rPr>
        <w:t>meediaväljakutsetega.</w:t>
      </w:r>
      <w:r w:rsidR="00D7183E" w:rsidRPr="00C61D50">
        <w:rPr>
          <w:rFonts w:ascii="Times New Roman" w:hAnsi="Times New Roman" w:cs="Times New Roman"/>
        </w:rPr>
        <w:t xml:space="preserve"> Oluline on rõhutada, et tegemist on õiguse, mitte kohustusega, kuid siiski on </w:t>
      </w:r>
      <w:r w:rsidRPr="00C61D50">
        <w:rPr>
          <w:rFonts w:ascii="Times New Roman" w:hAnsi="Times New Roman" w:cs="Times New Roman"/>
        </w:rPr>
        <w:t>säte</w:t>
      </w:r>
      <w:r w:rsidR="00D7183E" w:rsidRPr="00C61D50">
        <w:rPr>
          <w:rFonts w:ascii="Times New Roman" w:hAnsi="Times New Roman" w:cs="Times New Roman"/>
        </w:rPr>
        <w:t xml:space="preserve"> väga oluline, sest</w:t>
      </w:r>
      <w:r w:rsidRPr="00C61D50">
        <w:rPr>
          <w:rFonts w:ascii="Times New Roman" w:hAnsi="Times New Roman" w:cs="Times New Roman"/>
        </w:rPr>
        <w:t xml:space="preserve"> tagab paindlikkuse rahastamises ning võimaldab reageerida ootamatutele vajadustele ja riigi olulistele ülesannetele ilma põhitoetust mõjutamata.</w:t>
      </w:r>
    </w:p>
    <w:p w14:paraId="7F977038" w14:textId="0701201A" w:rsidR="00D7183E" w:rsidRPr="00C61D50" w:rsidRDefault="00D7183E" w:rsidP="00A738D6">
      <w:pPr>
        <w:jc w:val="both"/>
        <w:rPr>
          <w:rStyle w:val="Tugev"/>
          <w:rFonts w:ascii="Times New Roman" w:hAnsi="Times New Roman" w:cs="Times New Roman"/>
        </w:rPr>
      </w:pPr>
      <w:r w:rsidRPr="00C61D50">
        <w:rPr>
          <w:rFonts w:ascii="Times New Roman" w:hAnsi="Times New Roman" w:cs="Times New Roman"/>
        </w:rPr>
        <w:t>Lõikega 6 sätestatakse rahastamise stabiilsuse põhimõtte ning piiritletakse juhtumid, mil toetus võib väheneda. Raamlepingus kindlaks määratud summasid selle kehtivusaja jooksul</w:t>
      </w:r>
      <w:r w:rsidR="00F30828">
        <w:rPr>
          <w:rFonts w:ascii="Times New Roman" w:hAnsi="Times New Roman" w:cs="Times New Roman"/>
        </w:rPr>
        <w:t xml:space="preserve"> ei vähendata</w:t>
      </w:r>
      <w:r w:rsidRPr="00C61D50">
        <w:rPr>
          <w:rFonts w:ascii="Times New Roman" w:hAnsi="Times New Roman" w:cs="Times New Roman"/>
        </w:rPr>
        <w:t xml:space="preserve">, mis tagab Rahvusringhäälingu rahastamise </w:t>
      </w:r>
      <w:proofErr w:type="spellStart"/>
      <w:r w:rsidRPr="00C61D50">
        <w:rPr>
          <w:rFonts w:ascii="Times New Roman" w:hAnsi="Times New Roman" w:cs="Times New Roman"/>
        </w:rPr>
        <w:t>prognoositavuse</w:t>
      </w:r>
      <w:proofErr w:type="spellEnd"/>
      <w:r w:rsidRPr="00C61D50">
        <w:rPr>
          <w:rFonts w:ascii="Times New Roman" w:hAnsi="Times New Roman" w:cs="Times New Roman"/>
        </w:rPr>
        <w:t xml:space="preserve"> ja kaitseb seda iga-aastaste poliitiliste otsuste kõikumise eest. Samuti nähakse ette, et uue nelja-aastase perioodi toetus ei tohi olla väiksem kui eelneval perioodil, välja arvatud juhul, kui esineb objektiivne ja tõsine põhjus, näiteks märkimisväärne majanduslangus, </w:t>
      </w:r>
      <w:proofErr w:type="spellStart"/>
      <w:r w:rsidRPr="00C61D50">
        <w:rPr>
          <w:rFonts w:ascii="Times New Roman" w:hAnsi="Times New Roman" w:cs="Times New Roman"/>
        </w:rPr>
        <w:t>riigikaitselised</w:t>
      </w:r>
      <w:proofErr w:type="spellEnd"/>
      <w:r w:rsidRPr="00C61D50">
        <w:rPr>
          <w:rFonts w:ascii="Times New Roman" w:hAnsi="Times New Roman" w:cs="Times New Roman"/>
        </w:rPr>
        <w:t xml:space="preserve"> vajadused või muu erakorraline asjaolu. Selline lähenemine tugevdab Rahvusringhäälingu institutsionaalset sõltumatust ning loob avaliku teenuse osutamiseks vajalikud eeldused ka muutuvates oludes.</w:t>
      </w:r>
    </w:p>
    <w:p w14:paraId="59C035B5" w14:textId="2A514A67" w:rsidR="00D7183E" w:rsidRPr="00C61D50" w:rsidRDefault="00D7183E" w:rsidP="00A738D6">
      <w:pPr>
        <w:jc w:val="both"/>
        <w:rPr>
          <w:rStyle w:val="Tugev"/>
          <w:rFonts w:ascii="Times New Roman" w:hAnsi="Times New Roman" w:cs="Times New Roman"/>
        </w:rPr>
      </w:pPr>
      <w:r w:rsidRPr="00C61D50">
        <w:rPr>
          <w:rStyle w:val="Tugev"/>
          <w:rFonts w:ascii="Times New Roman" w:hAnsi="Times New Roman" w:cs="Times New Roman"/>
          <w:b w:val="0"/>
          <w:bCs w:val="0"/>
        </w:rPr>
        <w:t>Lõikega 7</w:t>
      </w:r>
      <w:r w:rsidRPr="00C61D50">
        <w:rPr>
          <w:rFonts w:ascii="Times New Roman" w:hAnsi="Times New Roman" w:cs="Times New Roman"/>
        </w:rPr>
        <w:t xml:space="preserve"> sätestatakse</w:t>
      </w:r>
      <w:r w:rsidR="00211DE3" w:rsidRPr="00C61D50">
        <w:rPr>
          <w:rFonts w:ascii="Times New Roman" w:hAnsi="Times New Roman" w:cs="Times New Roman"/>
        </w:rPr>
        <w:t xml:space="preserve">, et uus nelja-aastane raamleping tuleb sõlmida hiljemalt kehtiva lepingu viimasel aastal, 30. septembriks. </w:t>
      </w:r>
      <w:r w:rsidRPr="00C61D50">
        <w:rPr>
          <w:rFonts w:ascii="Times New Roman" w:hAnsi="Times New Roman" w:cs="Times New Roman"/>
        </w:rPr>
        <w:t xml:space="preserve">Selle </w:t>
      </w:r>
      <w:r w:rsidR="00211DE3" w:rsidRPr="00C61D50">
        <w:rPr>
          <w:rFonts w:ascii="Times New Roman" w:hAnsi="Times New Roman" w:cs="Times New Roman"/>
        </w:rPr>
        <w:t xml:space="preserve">sätte </w:t>
      </w:r>
      <w:r w:rsidRPr="00C61D50">
        <w:rPr>
          <w:rFonts w:ascii="Times New Roman" w:hAnsi="Times New Roman" w:cs="Times New Roman"/>
        </w:rPr>
        <w:t xml:space="preserve">eesmärk on tagada rahastamise katkematus ja </w:t>
      </w:r>
      <w:r w:rsidR="00211DE3" w:rsidRPr="00C61D50">
        <w:rPr>
          <w:rFonts w:ascii="Times New Roman" w:hAnsi="Times New Roman" w:cs="Times New Roman"/>
        </w:rPr>
        <w:t>Rahvusringhäälingu</w:t>
      </w:r>
      <w:r w:rsidRPr="00C61D50">
        <w:rPr>
          <w:rFonts w:ascii="Times New Roman" w:hAnsi="Times New Roman" w:cs="Times New Roman"/>
        </w:rPr>
        <w:t xml:space="preserve"> tegevuse sujuv jätkumine. Esimene raamleping kehtib aastatel 2028–2031, mis loob loogilise seose Riigikogu valimistsükliga. Rahastamisperioodi ühtlustamine poliitilise tsükliga toetab </w:t>
      </w:r>
      <w:r w:rsidR="00211DE3" w:rsidRPr="00C61D50">
        <w:rPr>
          <w:rFonts w:ascii="Times New Roman" w:hAnsi="Times New Roman" w:cs="Times New Roman"/>
        </w:rPr>
        <w:t>Rahvusringhäälingu</w:t>
      </w:r>
      <w:r w:rsidRPr="00C61D50">
        <w:rPr>
          <w:rFonts w:ascii="Times New Roman" w:hAnsi="Times New Roman" w:cs="Times New Roman"/>
        </w:rPr>
        <w:t xml:space="preserve"> strateegilist planeerimist ning aitab tugevdada tema institutsionaalset sõltumatust, vähendades rahastamise allutamist iga</w:t>
      </w:r>
      <w:r w:rsidR="00211DE3" w:rsidRPr="00C61D50">
        <w:rPr>
          <w:rFonts w:ascii="Times New Roman" w:hAnsi="Times New Roman" w:cs="Times New Roman"/>
        </w:rPr>
        <w:t>-</w:t>
      </w:r>
      <w:r w:rsidRPr="00C61D50">
        <w:rPr>
          <w:rFonts w:ascii="Times New Roman" w:hAnsi="Times New Roman" w:cs="Times New Roman"/>
        </w:rPr>
        <w:t>aastastele poliitilistele kõikumistele.</w:t>
      </w:r>
    </w:p>
    <w:p w14:paraId="127AC5EC" w14:textId="6C0CA541" w:rsidR="00211DE3" w:rsidRPr="00C61D50" w:rsidRDefault="00211DE3" w:rsidP="00A738D6">
      <w:pPr>
        <w:jc w:val="both"/>
        <w:rPr>
          <w:rStyle w:val="Tugev"/>
          <w:rFonts w:ascii="Times New Roman" w:hAnsi="Times New Roman" w:cs="Times New Roman"/>
        </w:rPr>
      </w:pPr>
      <w:r w:rsidRPr="00C61D50">
        <w:rPr>
          <w:rStyle w:val="Tugev"/>
          <w:rFonts w:ascii="Times New Roman" w:hAnsi="Times New Roman" w:cs="Times New Roman"/>
          <w:b w:val="0"/>
          <w:bCs w:val="0"/>
        </w:rPr>
        <w:t>Lõikega 8</w:t>
      </w:r>
      <w:r w:rsidRPr="00C61D50">
        <w:rPr>
          <w:rFonts w:ascii="Times New Roman" w:hAnsi="Times New Roman" w:cs="Times New Roman"/>
        </w:rPr>
        <w:t xml:space="preserve"> täpsustatakse, et raamlepingus määratakse toetuse summad iga eelarveaasta kohta ning sätestatakse toetuse kasutamise aruandluse kord. See loob selge raamistiku vahendite kasutamise jälgimiseks, suurendab läbipaistvust ja võimaldab tõhusat järelevalvet avaliku raha kasutamise üle.</w:t>
      </w:r>
    </w:p>
    <w:p w14:paraId="38413A2F" w14:textId="45D04FF1" w:rsidR="00211DE3" w:rsidRPr="00C61D50" w:rsidRDefault="00211DE3" w:rsidP="00A738D6">
      <w:pPr>
        <w:jc w:val="both"/>
        <w:rPr>
          <w:rStyle w:val="Tugev"/>
          <w:rFonts w:ascii="Times New Roman" w:hAnsi="Times New Roman" w:cs="Times New Roman"/>
        </w:rPr>
      </w:pPr>
      <w:r w:rsidRPr="00C61D50">
        <w:rPr>
          <w:rStyle w:val="Tugev"/>
          <w:rFonts w:ascii="Times New Roman" w:hAnsi="Times New Roman" w:cs="Times New Roman"/>
          <w:b w:val="0"/>
          <w:bCs w:val="0"/>
        </w:rPr>
        <w:lastRenderedPageBreak/>
        <w:t>Lõikega 9</w:t>
      </w:r>
      <w:r w:rsidRPr="00C61D50">
        <w:rPr>
          <w:rFonts w:ascii="Times New Roman" w:hAnsi="Times New Roman" w:cs="Times New Roman"/>
        </w:rPr>
        <w:t xml:space="preserve"> sätestatakse raamlepingu iga-aastase täpsustamise kord. Pärast riigieelarve vastuvõtmist sõlmitakse raamlepingule lisa, milles määratletakse toetuse jaotus kululiikide kaupa. Lisaks sõlmitakse lisa juhul, kui Rahvusringhäälingule eraldatakse sihtotstarbelist toetust lõike 5 alusel</w:t>
      </w:r>
      <w:r w:rsidR="00BF057A" w:rsidRPr="00C61D50">
        <w:rPr>
          <w:rFonts w:ascii="Times New Roman" w:hAnsi="Times New Roman" w:cs="Times New Roman"/>
        </w:rPr>
        <w:t>.</w:t>
      </w:r>
      <w:r w:rsidRPr="00C61D50">
        <w:rPr>
          <w:rFonts w:ascii="Times New Roman" w:hAnsi="Times New Roman" w:cs="Times New Roman"/>
        </w:rPr>
        <w:t xml:space="preserve"> Oluline on rõhutada, et nimetatud kord ei laiene </w:t>
      </w:r>
      <w:r w:rsidR="00BF057A" w:rsidRPr="00C61D50">
        <w:rPr>
          <w:rStyle w:val="Tugev"/>
          <w:rFonts w:ascii="Times New Roman" w:hAnsi="Times New Roman" w:cs="Times New Roman"/>
          <w:b w:val="0"/>
          <w:bCs w:val="0"/>
        </w:rPr>
        <w:t>ERHS</w:t>
      </w:r>
      <w:r w:rsidRPr="00C61D50">
        <w:rPr>
          <w:rStyle w:val="Tugev"/>
          <w:rFonts w:ascii="Times New Roman" w:hAnsi="Times New Roman" w:cs="Times New Roman"/>
          <w:b w:val="0"/>
          <w:bCs w:val="0"/>
        </w:rPr>
        <w:t xml:space="preserve"> § 7 lõike 5 punktis 8</w:t>
      </w:r>
      <w:r w:rsidRPr="00C61D50">
        <w:rPr>
          <w:rFonts w:ascii="Times New Roman" w:hAnsi="Times New Roman" w:cs="Times New Roman"/>
        </w:rPr>
        <w:t xml:space="preserve"> nimetatud sihtotstarbelistele projektitoetustel</w:t>
      </w:r>
      <w:r w:rsidR="00BF057A" w:rsidRPr="00C61D50">
        <w:rPr>
          <w:rFonts w:ascii="Times New Roman" w:hAnsi="Times New Roman" w:cs="Times New Roman"/>
        </w:rPr>
        <w:t xml:space="preserve">e, sest </w:t>
      </w:r>
      <w:r w:rsidR="00BF057A" w:rsidRPr="00C61D50">
        <w:rPr>
          <w:rStyle w:val="Tugev"/>
          <w:rFonts w:ascii="Times New Roman" w:hAnsi="Times New Roman" w:cs="Times New Roman"/>
          <w:b w:val="0"/>
          <w:bCs w:val="0"/>
        </w:rPr>
        <w:t>raamlepingu lisa sõlmitakse vaid selliste toetuste puhul, mis kuuluvad raamlepinguga hõlmatud püsirahastuse alla.</w:t>
      </w:r>
      <w:r w:rsidR="00BF057A" w:rsidRPr="00C61D50">
        <w:rPr>
          <w:rFonts w:ascii="Times New Roman" w:hAnsi="Times New Roman" w:cs="Times New Roman"/>
        </w:rPr>
        <w:t xml:space="preserve"> </w:t>
      </w:r>
      <w:r w:rsidRPr="00C61D50">
        <w:rPr>
          <w:rFonts w:ascii="Times New Roman" w:hAnsi="Times New Roman" w:cs="Times New Roman"/>
        </w:rPr>
        <w:t>Säte tagab selguse, millistel juhtudel toimub rahastamise täpsustamine raamlepingu lisaga.</w:t>
      </w:r>
    </w:p>
    <w:p w14:paraId="7F90A858" w14:textId="625DD827" w:rsidR="00F653CC" w:rsidRPr="00C61D50" w:rsidRDefault="00BF057A" w:rsidP="00A738D6">
      <w:pPr>
        <w:jc w:val="both"/>
        <w:rPr>
          <w:rFonts w:ascii="Times New Roman" w:hAnsi="Times New Roman" w:cs="Times New Roman"/>
          <w:bCs/>
        </w:rPr>
      </w:pPr>
      <w:r w:rsidRPr="00C61D50">
        <w:rPr>
          <w:rFonts w:ascii="Times New Roman" w:hAnsi="Times New Roman" w:cs="Times New Roman"/>
        </w:rPr>
        <w:t>Lõikega 10 tagatakse rahastamise läbipaistvus, nõudes, et raamleping ning selle lisad avalikustatakse Kultuuriministeeriumi ja Rahvusringhäälingu veebilehtedel ühe nädala jooksul pärast allkirjastamist. See võimaldab avalikkusel, meediaväljaannetel ja huvigruppidel rahastamise tingimusi ja mahtu selgelt jälgida ning suurendab usaldust Rahvusringhäälingu finantseerimise vastu.</w:t>
      </w:r>
    </w:p>
    <w:p w14:paraId="7D581FFC" w14:textId="3F20B924"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 xml:space="preserve">Eelnõu § 1 punkt </w:t>
      </w:r>
      <w:r w:rsidR="00BF057A" w:rsidRPr="00C61D50">
        <w:rPr>
          <w:rFonts w:ascii="Times New Roman" w:hAnsi="Times New Roman" w:cs="Times New Roman"/>
          <w:b/>
        </w:rPr>
        <w:t>9</w:t>
      </w:r>
      <w:r w:rsidRPr="00C61D50">
        <w:rPr>
          <w:rFonts w:ascii="Times New Roman" w:hAnsi="Times New Roman" w:cs="Times New Roman"/>
          <w:b/>
        </w:rPr>
        <w:t xml:space="preserve"> -</w:t>
      </w:r>
      <w:r w:rsidRPr="00C61D50">
        <w:rPr>
          <w:rFonts w:ascii="Times New Roman" w:hAnsi="Times New Roman" w:cs="Times New Roman"/>
        </w:rPr>
        <w:t xml:space="preserve"> ERHS-i § 12 lõiget 1 muudetakse ja lisatakse lõikele 1 kaks alapunkti. Esimese punkti sõnastuses rõhutatakse, et mõjude analüüs peab keskenduma sellele, kuidas on täidetud eelnevas arengukavas esitatud eesmärgid. Eelmis</w:t>
      </w:r>
      <w:r w:rsidR="00384481" w:rsidRPr="00C61D50">
        <w:rPr>
          <w:rFonts w:ascii="Times New Roman" w:hAnsi="Times New Roman" w:cs="Times New Roman"/>
        </w:rPr>
        <w:t>te</w:t>
      </w:r>
      <w:r w:rsidRPr="00C61D50">
        <w:rPr>
          <w:rFonts w:ascii="Times New Roman" w:hAnsi="Times New Roman" w:cs="Times New Roman"/>
        </w:rPr>
        <w:t xml:space="preserve"> arengukava</w:t>
      </w:r>
      <w:r w:rsidR="00384481" w:rsidRPr="00C61D50">
        <w:rPr>
          <w:rFonts w:ascii="Times New Roman" w:hAnsi="Times New Roman" w:cs="Times New Roman"/>
        </w:rPr>
        <w:t>de</w:t>
      </w:r>
      <w:r w:rsidRPr="00C61D50">
        <w:rPr>
          <w:rFonts w:ascii="Times New Roman" w:hAnsi="Times New Roman" w:cs="Times New Roman"/>
        </w:rPr>
        <w:t xml:space="preserve"> täitmise hindamine on oluline, et teha kindlaks, kuidas on Rahvusringhääling oma ülesandeid täitnud ja millised muudatused või täiendused on vajalikud. Teise punkti lisamine on vajalik, kuna seadusesse lisandub uue meediateenuse mõju hindamise regulatsioon (eelnõu § 1 punkt 5). Kuna uued teenused võivad oluliselt mõjutada meediaturgu ja konkurentsiolukorda, peab Rahvusringhäälingu nõukogu saama koos arengukava projektiga mõju analüüsi, mis võimaldab neil saada ülevaate toimunust ning samuti uue meediateenuse mõjust turule, eelarvele ja konkurentsile, samuti hinnata, kas teenus vastab Rahvusringhäälingu eesmärkidele (kultuurilised, sotsiaalsed ja demokraatlikud eesmärgid).</w:t>
      </w:r>
      <w:r w:rsidR="004B47EC" w:rsidRPr="00C61D50">
        <w:rPr>
          <w:rFonts w:ascii="Times New Roman" w:hAnsi="Times New Roman" w:cs="Times New Roman"/>
        </w:rPr>
        <w:t xml:space="preserve"> </w:t>
      </w:r>
      <w:r w:rsidRPr="00C61D50">
        <w:rPr>
          <w:rFonts w:ascii="Times New Roman" w:hAnsi="Times New Roman" w:cs="Times New Roman"/>
        </w:rPr>
        <w:t>See analüüs on vajalik, et nõukogu saaks teha teadliku otsuse arengukava kinnitamise, seal hulgas uue meediateenuse heakskiitmise kohta.</w:t>
      </w:r>
    </w:p>
    <w:p w14:paraId="38CFF91D" w14:textId="035AAF5D"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 xml:space="preserve">Eelnõu § 1 punkt </w:t>
      </w:r>
      <w:r w:rsidR="00BF057A" w:rsidRPr="00C61D50">
        <w:rPr>
          <w:rFonts w:ascii="Times New Roman" w:hAnsi="Times New Roman" w:cs="Times New Roman"/>
          <w:b/>
        </w:rPr>
        <w:t>10</w:t>
      </w:r>
      <w:r w:rsidRPr="00C61D50">
        <w:rPr>
          <w:rFonts w:ascii="Times New Roman" w:hAnsi="Times New Roman" w:cs="Times New Roman"/>
          <w:b/>
        </w:rPr>
        <w:t xml:space="preserve"> -</w:t>
      </w:r>
      <w:r w:rsidRPr="00C61D50">
        <w:rPr>
          <w:rFonts w:ascii="Times New Roman" w:hAnsi="Times New Roman" w:cs="Times New Roman"/>
        </w:rPr>
        <w:t xml:space="preserve"> muudetakse ERHS-i § 13, kust jäetakse välja tekstiosa „Nõukogu esitab Riigikogu kultuurikomisjonile kirjaliku ja suulise aruande oma tegevusest üks kord aastas". Kohustuse eemaldamise põhjuseks on, et praktikas ei ole seda nõuet rakendatud ning nõue ei ole kohane ka seetõttu, et Riigikogu kultuurikomisjoni pädevuses ei ole teha järel</w:t>
      </w:r>
      <w:r w:rsidR="00704076" w:rsidRPr="00C61D50">
        <w:rPr>
          <w:rFonts w:ascii="Times New Roman" w:hAnsi="Times New Roman" w:cs="Times New Roman"/>
        </w:rPr>
        <w:t>e</w:t>
      </w:r>
      <w:r w:rsidRPr="00C61D50">
        <w:rPr>
          <w:rFonts w:ascii="Times New Roman" w:hAnsi="Times New Roman" w:cs="Times New Roman"/>
        </w:rPr>
        <w:t>valvet Rahvusringhäälingu nõukogu tegevuse üle. Kuna Rahvusringhäälingu nõukogus on esindatud kõik riigikogus esindatud erakonnad, on see juba mehhanism, mis tagab teatud määral poliitilise kontrolli ja järelevalve.</w:t>
      </w:r>
    </w:p>
    <w:p w14:paraId="1CD1C26D" w14:textId="55AAC7EB" w:rsidR="00704076"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1</w:t>
      </w:r>
      <w:r w:rsidR="00397D83" w:rsidRPr="00C61D50">
        <w:rPr>
          <w:rFonts w:ascii="Times New Roman" w:hAnsi="Times New Roman" w:cs="Times New Roman"/>
          <w:b/>
        </w:rPr>
        <w:t>1</w:t>
      </w:r>
      <w:r w:rsidRPr="00C61D50">
        <w:rPr>
          <w:rFonts w:ascii="Times New Roman" w:hAnsi="Times New Roman" w:cs="Times New Roman"/>
          <w:b/>
        </w:rPr>
        <w:t xml:space="preserve"> -</w:t>
      </w:r>
      <w:r w:rsidRPr="00C61D50">
        <w:rPr>
          <w:rFonts w:ascii="Times New Roman" w:hAnsi="Times New Roman" w:cs="Times New Roman"/>
        </w:rPr>
        <w:t xml:space="preserve"> muudetakse ERHS-i § 14 lõike 1 punkti 2 nii, et Rahvusringhäälingu nõukogus oleksid </w:t>
      </w:r>
      <w:r w:rsidR="00704076" w:rsidRPr="00C61D50">
        <w:rPr>
          <w:rFonts w:ascii="Times New Roman" w:hAnsi="Times New Roman" w:cs="Times New Roman"/>
        </w:rPr>
        <w:t xml:space="preserve">tasakaalustatult esindatud </w:t>
      </w:r>
      <w:r w:rsidR="00076FF5" w:rsidRPr="00C61D50">
        <w:rPr>
          <w:rFonts w:ascii="Times New Roman" w:hAnsi="Times New Roman" w:cs="Times New Roman"/>
        </w:rPr>
        <w:t>ringhäälingu tegevus</w:t>
      </w:r>
      <w:r w:rsidRPr="00C61D50">
        <w:rPr>
          <w:rFonts w:ascii="Times New Roman" w:hAnsi="Times New Roman" w:cs="Times New Roman"/>
        </w:rPr>
        <w:t>valdkonna tunnustatud asjatundjad ja Riigikogu fraktsioonide esindajad</w:t>
      </w:r>
      <w:r w:rsidR="00704076" w:rsidRPr="00C61D50">
        <w:rPr>
          <w:rFonts w:ascii="Times New Roman" w:hAnsi="Times New Roman" w:cs="Times New Roman"/>
        </w:rPr>
        <w:t xml:space="preserve">. Senise praktika raames on ekspertidena nõukokku nimetatud eelkõige eksperte väljastpoolt ringhäälingu tegevusvaldkonda. Näiteks kuulusid kuni 2025.aasta maini nõukogu koosseisu ekspertidena kirjandusteadlane, ajaloolane ja teoloog ja ainult üks meediavaldkonna ekspert. </w:t>
      </w:r>
    </w:p>
    <w:p w14:paraId="1D94AAAC" w14:textId="2109AB45"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ERHS § 14 alusel nimetatakse </w:t>
      </w:r>
      <w:r w:rsidR="00E40F40" w:rsidRPr="00C61D50">
        <w:rPr>
          <w:rFonts w:ascii="Times New Roman" w:hAnsi="Times New Roman" w:cs="Times New Roman"/>
        </w:rPr>
        <w:t>Rahvusringhäälingu</w:t>
      </w:r>
      <w:r w:rsidRPr="00C61D50">
        <w:rPr>
          <w:rFonts w:ascii="Times New Roman" w:hAnsi="Times New Roman" w:cs="Times New Roman"/>
        </w:rPr>
        <w:t xml:space="preserve"> nõukokku üks esindaja igast Riigikogu fraktsioonist ja neli tegevusvaldkonna tunnustatud asjatundjat. Kuigi viidatud regulatsioon peaks </w:t>
      </w:r>
      <w:r w:rsidRPr="00C61D50">
        <w:rPr>
          <w:rFonts w:ascii="Times New Roman" w:hAnsi="Times New Roman" w:cs="Times New Roman"/>
        </w:rPr>
        <w:lastRenderedPageBreak/>
        <w:t xml:space="preserve">tagama Rahvusringhäälingu nõukogu tasakaalustatuse, ei ole see nii juhul, kui Riigikogus on üle nelja fraktsiooni. </w:t>
      </w:r>
      <w:r w:rsidR="00B0075F" w:rsidRPr="00C61D50">
        <w:rPr>
          <w:rFonts w:ascii="Times New Roman" w:hAnsi="Times New Roman" w:cs="Times New Roman"/>
        </w:rPr>
        <w:t>Eelnõus pakutud u</w:t>
      </w:r>
      <w:r w:rsidRPr="00C61D50">
        <w:rPr>
          <w:rFonts w:ascii="Times New Roman" w:hAnsi="Times New Roman" w:cs="Times New Roman"/>
        </w:rPr>
        <w:t xml:space="preserve">ue sõnastuse kohaselt peab Rahvusringhäälingu tegevusvaldkonna tunnustatud asjatundjate arv nõukogus olema igal ajahetkel </w:t>
      </w:r>
      <w:r w:rsidR="003A0962" w:rsidRPr="00C61D50">
        <w:rPr>
          <w:rFonts w:ascii="Times New Roman" w:hAnsi="Times New Roman" w:cs="Times New Roman"/>
        </w:rPr>
        <w:t xml:space="preserve">vähemalt </w:t>
      </w:r>
      <w:r w:rsidRPr="00C61D50">
        <w:rPr>
          <w:rFonts w:ascii="Times New Roman" w:hAnsi="Times New Roman" w:cs="Times New Roman"/>
        </w:rPr>
        <w:t>ühe liikme võrra suurem, kui Riigikogus esindatud fraktsioonide arv. Asjatundjate volituste aega ei muudeta.</w:t>
      </w:r>
      <w:r w:rsidR="003A0962" w:rsidRPr="00C61D50">
        <w:t xml:space="preserve"> </w:t>
      </w:r>
      <w:r w:rsidR="003A0962" w:rsidRPr="00C61D50">
        <w:rPr>
          <w:rFonts w:ascii="Times New Roman" w:hAnsi="Times New Roman" w:cs="Times New Roman"/>
        </w:rPr>
        <w:t>Kui ühe Riigikogu koosseisu ajal mõne fraktsiooni tegevus lõpeb, ei vähene asjatundjate arv automaatselt. Nad jätkavad nõukogu liikmetena oma volituste lõpptähtajani, tagades nõukogu stabiilsuse ja järjepidevuse. Sellise põhimõtte tagamine on vajalik, kuna vastasel juhul tekiks küsimus, millise asjatundja volitused tuleks ennetähtaegselt lõpetada. Sellist lähenemist toetab ka asjaolu, et nõukogu tegevus saab veelgi rohkem tugineda valdkondlikele teadmistele ja erapooletule hinnangule, mis on oluline nii sõltumatuse kui ka Rahvusringhäälingu juhtimise kvaliteedi tagamiseks.</w:t>
      </w:r>
    </w:p>
    <w:p w14:paraId="6B6459DB" w14:textId="13C46714" w:rsidR="00D645E2" w:rsidRPr="00C61D50" w:rsidRDefault="0015289B" w:rsidP="00A738D6">
      <w:pPr>
        <w:jc w:val="both"/>
        <w:rPr>
          <w:rFonts w:ascii="Times New Roman" w:hAnsi="Times New Roman" w:cs="Times New Roman"/>
        </w:rPr>
      </w:pPr>
      <w:r w:rsidRPr="00C61D50">
        <w:rPr>
          <w:rFonts w:ascii="Times New Roman" w:hAnsi="Times New Roman" w:cs="Times New Roman"/>
        </w:rPr>
        <w:t>Tagasiside andjad VTK-</w:t>
      </w:r>
      <w:proofErr w:type="spellStart"/>
      <w:r w:rsidRPr="00C61D50">
        <w:rPr>
          <w:rFonts w:ascii="Times New Roman" w:hAnsi="Times New Roman" w:cs="Times New Roman"/>
        </w:rPr>
        <w:t>le</w:t>
      </w:r>
      <w:proofErr w:type="spellEnd"/>
      <w:r w:rsidRPr="00C61D50">
        <w:rPr>
          <w:rFonts w:ascii="Times New Roman" w:hAnsi="Times New Roman" w:cs="Times New Roman"/>
        </w:rPr>
        <w:t xml:space="preserve"> toetasid pakutud muudatust. Rahandusmin</w:t>
      </w:r>
      <w:r w:rsidR="00E40F40" w:rsidRPr="00C61D50">
        <w:rPr>
          <w:rFonts w:ascii="Times New Roman" w:hAnsi="Times New Roman" w:cs="Times New Roman"/>
        </w:rPr>
        <w:t>i</w:t>
      </w:r>
      <w:r w:rsidRPr="00C61D50">
        <w:rPr>
          <w:rFonts w:ascii="Times New Roman" w:hAnsi="Times New Roman" w:cs="Times New Roman"/>
        </w:rPr>
        <w:t>steerium tõi lisaks välja, et võiks kaaluda/läbi analüüsida ka vajaduse nimetada nõukogusse mitte ainult valdkonna eksperte (meedia), vaid ka juhtimiskompetentsiga või muu valdkonna eksperte (nt riskijuhtimine, sisekontroll vms). Tallinna Ülikool tegi ettepaneku, et nõukogu liikmeid võiks nimetada ka mitmed teised valdkondlikud ning püsikind</w:t>
      </w:r>
      <w:r w:rsidR="00704076" w:rsidRPr="00C61D50">
        <w:rPr>
          <w:rFonts w:ascii="Times New Roman" w:hAnsi="Times New Roman" w:cs="Times New Roman"/>
        </w:rPr>
        <w:t>l</w:t>
      </w:r>
      <w:r w:rsidRPr="00C61D50">
        <w:rPr>
          <w:rFonts w:ascii="Times New Roman" w:hAnsi="Times New Roman" w:cs="Times New Roman"/>
        </w:rPr>
        <w:t xml:space="preserve">ad esindusorganisatsioonid ja oma esindajad võiksid nimetada teiste seas valdkonnaga seotud avalik-õiguslikud ülikoolid ja Rahvusraamatukogu (viimane tingituna </w:t>
      </w:r>
      <w:r w:rsidR="00E40F40" w:rsidRPr="00C61D50">
        <w:rPr>
          <w:rFonts w:ascii="Times New Roman" w:hAnsi="Times New Roman" w:cs="Times New Roman"/>
        </w:rPr>
        <w:t>Rahvusringhäälingu</w:t>
      </w:r>
      <w:r w:rsidRPr="00C61D50">
        <w:rPr>
          <w:rFonts w:ascii="Times New Roman" w:hAnsi="Times New Roman" w:cs="Times New Roman"/>
        </w:rPr>
        <w:t xml:space="preserve"> rollist mäluasutusena).</w:t>
      </w:r>
    </w:p>
    <w:p w14:paraId="1215497A"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Kuna Rahvusringhäälingu tegevus puudutab ühiskonnas kõiki valdkondi, ei ole sellise valiku tegemine ERHS-i tasandil võimalik ega ka põhjendatud. Kui öelda, et kõikide seotud valdkondade esindusorganisatsioonid võivad oma esindajad nõukogusse nimetada, oleks nõukogu liikmete arv ebamõistlikult suur. Samas kui öelda, et oma esindaja võib nimetada näiteks avalik-õiguslik ülikool või Eesti Rahvusraamatukogu, tekib küsimus, et mille alusel on valitud just need organisatsioonid. Valdkondi, mida Rahvusringhääling oma tegevusega puudutab on palju, mistõttu on keeruline tuua ERHS-i tasandil välja mõnda neist.</w:t>
      </w:r>
    </w:p>
    <w:p w14:paraId="55B0782E" w14:textId="51A29AEC"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1</w:t>
      </w:r>
      <w:r w:rsidR="00397D83" w:rsidRPr="00C61D50">
        <w:rPr>
          <w:rFonts w:ascii="Times New Roman" w:hAnsi="Times New Roman" w:cs="Times New Roman"/>
          <w:b/>
        </w:rPr>
        <w:t>2</w:t>
      </w:r>
      <w:r w:rsidRPr="00C61D50">
        <w:rPr>
          <w:rFonts w:ascii="Times New Roman" w:hAnsi="Times New Roman" w:cs="Times New Roman"/>
          <w:b/>
        </w:rPr>
        <w:t xml:space="preserve"> -</w:t>
      </w:r>
      <w:r w:rsidRPr="00C61D50">
        <w:rPr>
          <w:rFonts w:ascii="Times New Roman" w:hAnsi="Times New Roman" w:cs="Times New Roman"/>
        </w:rPr>
        <w:t xml:space="preserve"> täiendatakse ERHS-i § 14 lõikega 1</w:t>
      </w:r>
      <w:r w:rsidR="001F5DA1" w:rsidRPr="00C61D50">
        <w:rPr>
          <w:rFonts w:ascii="Times New Roman" w:hAnsi="Times New Roman" w:cs="Times New Roman"/>
          <w:vertAlign w:val="superscript"/>
        </w:rPr>
        <w:t>1</w:t>
      </w:r>
      <w:r w:rsidRPr="00C61D50">
        <w:rPr>
          <w:rFonts w:ascii="Times New Roman" w:hAnsi="Times New Roman" w:cs="Times New Roman"/>
        </w:rPr>
        <w:t>, milles nähakse ette, et Rahvusringhäälingu tegevusvaldkonna tunnustatud asjatundjad valitakse avaliku konkursi korras, mille kuulutab välja Riigikogu kultuurikomisjon. ERHS § 14 lõike 1 kohaselt nimetab Rahvusringhäälingu nõukogu liikmed kultuurikomisjoni ettepanekul Riigikogu. Tegevusvaldkonna tunnustatud asjatundjate val</w:t>
      </w:r>
      <w:r w:rsidR="0093566E" w:rsidRPr="00C61D50">
        <w:rPr>
          <w:rFonts w:ascii="Times New Roman" w:hAnsi="Times New Roman" w:cs="Times New Roman"/>
        </w:rPr>
        <w:t>i</w:t>
      </w:r>
      <w:r w:rsidRPr="00C61D50">
        <w:rPr>
          <w:rFonts w:ascii="Times New Roman" w:hAnsi="Times New Roman" w:cs="Times New Roman"/>
        </w:rPr>
        <w:t>mist avaliku konkursi korras kehtiv seadus ei reguleeri, mistõttu võib väita, et Eestis praegu rakendatav avalik-õigusliku ringhäälingu liikmete valimise süsteem ei ole kooskõlas ri</w:t>
      </w:r>
      <w:r w:rsidR="000C1F7D" w:rsidRPr="00C61D50">
        <w:rPr>
          <w:rFonts w:ascii="Times New Roman" w:hAnsi="Times New Roman" w:cs="Times New Roman"/>
        </w:rPr>
        <w:t xml:space="preserve">igiabi </w:t>
      </w:r>
      <w:r w:rsidRPr="00C61D50">
        <w:rPr>
          <w:rFonts w:ascii="Times New Roman" w:hAnsi="Times New Roman" w:cs="Times New Roman"/>
        </w:rPr>
        <w:t>teatise ja Euroopa meediavabaduse määruse artikli 5 lõikega 2, mille kohaselt nimetatakse avalik-õigusliku meediateenuse osutaja juht ja juhtkonna liikmed (nõukogu liikmed) ametisse läbipaistva, avatud ja mittediskrimineeriva menetluse teel ning läbipaistvate, objektiivsete, mittediskrimineerivate ja proportsionaalsete kriteeriumide alusel, mis on sätestatud riigisiseses õiguses.</w:t>
      </w:r>
    </w:p>
    <w:p w14:paraId="7712B79E" w14:textId="3B0BA60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Ka Riigikontrolli audit on juhtinud tähelepanu, et </w:t>
      </w:r>
      <w:r w:rsidR="001F5DA1" w:rsidRPr="00C61D50">
        <w:rPr>
          <w:rFonts w:ascii="Times New Roman" w:hAnsi="Times New Roman" w:cs="Times New Roman"/>
        </w:rPr>
        <w:t>Rahvusringhäälingu</w:t>
      </w:r>
      <w:r w:rsidRPr="00C61D50">
        <w:rPr>
          <w:rFonts w:ascii="Times New Roman" w:hAnsi="Times New Roman" w:cs="Times New Roman"/>
        </w:rPr>
        <w:t xml:space="preserve"> nõukogu liikmeid ei ole alati ametisse valitud viisil, mis võimaldaks avalikkusel aru saada, miks konkreetne kandidaat on nõukokku määratud.</w:t>
      </w:r>
      <w:r w:rsidR="00397D83" w:rsidRPr="00C61D50">
        <w:rPr>
          <w:rFonts w:ascii="Times New Roman" w:hAnsi="Times New Roman" w:cs="Times New Roman"/>
        </w:rPr>
        <w:t xml:space="preserve"> </w:t>
      </w:r>
      <w:r w:rsidRPr="00C61D50">
        <w:rPr>
          <w:rFonts w:ascii="Times New Roman" w:hAnsi="Times New Roman" w:cs="Times New Roman"/>
        </w:rPr>
        <w:t>VTK tagasisides muudatust toetati.</w:t>
      </w:r>
    </w:p>
    <w:p w14:paraId="241B186B" w14:textId="0F011C8E" w:rsidR="00D645E2" w:rsidRPr="00C61D50" w:rsidRDefault="0015289B" w:rsidP="00A738D6">
      <w:pPr>
        <w:jc w:val="both"/>
        <w:rPr>
          <w:rFonts w:ascii="Times New Roman" w:hAnsi="Times New Roman" w:cs="Times New Roman"/>
        </w:rPr>
      </w:pPr>
      <w:r w:rsidRPr="7D06C8CE">
        <w:rPr>
          <w:rFonts w:ascii="Times New Roman" w:hAnsi="Times New Roman" w:cs="Times New Roman"/>
          <w:b/>
          <w:bCs/>
        </w:rPr>
        <w:lastRenderedPageBreak/>
        <w:t>Eelnõu § 1 punkt 1</w:t>
      </w:r>
      <w:r w:rsidR="00FC4AA6" w:rsidRPr="7D06C8CE">
        <w:rPr>
          <w:rFonts w:ascii="Times New Roman" w:hAnsi="Times New Roman" w:cs="Times New Roman"/>
          <w:b/>
          <w:bCs/>
        </w:rPr>
        <w:t>3</w:t>
      </w:r>
      <w:r w:rsidRPr="7D06C8CE">
        <w:rPr>
          <w:rFonts w:ascii="Times New Roman" w:hAnsi="Times New Roman" w:cs="Times New Roman"/>
          <w:b/>
          <w:bCs/>
        </w:rPr>
        <w:t xml:space="preserve"> -</w:t>
      </w:r>
      <w:r w:rsidRPr="7D06C8CE">
        <w:rPr>
          <w:rFonts w:ascii="Times New Roman" w:hAnsi="Times New Roman" w:cs="Times New Roman"/>
        </w:rPr>
        <w:t xml:space="preserve"> ERHS-i § 15 lõiget 1 täiendatakse punktiga 7, millega lisatakse nõue nõukogu liikmele, kes määratakse nõukogusse Rahvusringhäälingu tegevusvaldkonna tunnustatud asjatundjana. Kõnealuse nõudega kehtestatakse piirang, et Rahvusringhäälingu tegevus valdkonna tunnustatud asjatundja ei tohi olla Eestis registreeritud erakonna juhtorgani liige. Sarnane nõue on kehtestatud ERHS-i § 24 lõike 4 punkti 6 koh</w:t>
      </w:r>
      <w:r w:rsidR="001F5DA1" w:rsidRPr="7D06C8CE">
        <w:rPr>
          <w:rFonts w:ascii="Times New Roman" w:hAnsi="Times New Roman" w:cs="Times New Roman"/>
        </w:rPr>
        <w:t>a</w:t>
      </w:r>
      <w:r w:rsidRPr="7D06C8CE">
        <w:rPr>
          <w:rFonts w:ascii="Times New Roman" w:hAnsi="Times New Roman" w:cs="Times New Roman"/>
        </w:rPr>
        <w:t>selt juhatuse liikmetele. Nõude laiendamine asjatundjatest nõukogu liikmetele võimaldab paremini tagada poliitiliselt tasakaalustatud nõukogu, mis on vaba ja sõltumatu avalik-õigusliku meedia toimimise eelduseks. Kõnealune piirang aitab lisaks eelnõu § 1 punktis 1</w:t>
      </w:r>
      <w:r w:rsidR="00FC4AA6" w:rsidRPr="7D06C8CE">
        <w:rPr>
          <w:rFonts w:ascii="Times New Roman" w:hAnsi="Times New Roman" w:cs="Times New Roman"/>
        </w:rPr>
        <w:t>1</w:t>
      </w:r>
      <w:r w:rsidRPr="7D06C8CE">
        <w:rPr>
          <w:rFonts w:ascii="Times New Roman" w:hAnsi="Times New Roman" w:cs="Times New Roman"/>
        </w:rPr>
        <w:t xml:space="preserve">, millega reguleeritakse ERHS-i § 14 lõike 1 punktis 2 </w:t>
      </w:r>
      <w:r w:rsidR="001F5DA1" w:rsidRPr="7D06C8CE">
        <w:rPr>
          <w:rFonts w:ascii="Times New Roman" w:hAnsi="Times New Roman" w:cs="Times New Roman"/>
        </w:rPr>
        <w:t>Rahvusringhäälingu</w:t>
      </w:r>
      <w:r w:rsidRPr="7D06C8CE">
        <w:rPr>
          <w:rFonts w:ascii="Times New Roman" w:hAnsi="Times New Roman" w:cs="Times New Roman"/>
        </w:rPr>
        <w:t xml:space="preserve"> juhtorgani tasakaalu, toodule tasakaalustada nõukogu koosseisu, tagada </w:t>
      </w:r>
      <w:r w:rsidR="001F5DA1" w:rsidRPr="7D06C8CE">
        <w:rPr>
          <w:rFonts w:ascii="Times New Roman" w:hAnsi="Times New Roman" w:cs="Times New Roman"/>
        </w:rPr>
        <w:t>Rahvusringhäälingu</w:t>
      </w:r>
      <w:r w:rsidRPr="7D06C8CE">
        <w:rPr>
          <w:rFonts w:ascii="Times New Roman" w:hAnsi="Times New Roman" w:cs="Times New Roman"/>
        </w:rPr>
        <w:t xml:space="preserve"> sõltumatust ja vähendada poliitilist mõju </w:t>
      </w:r>
      <w:r w:rsidR="001F5DA1" w:rsidRPr="7D06C8CE">
        <w:rPr>
          <w:rFonts w:ascii="Times New Roman" w:hAnsi="Times New Roman" w:cs="Times New Roman"/>
        </w:rPr>
        <w:t>Rahvusringhäälingu</w:t>
      </w:r>
      <w:r w:rsidRPr="7D06C8CE">
        <w:rPr>
          <w:rFonts w:ascii="Times New Roman" w:hAnsi="Times New Roman" w:cs="Times New Roman"/>
        </w:rPr>
        <w:t xml:space="preserve"> strateegilisele juhtimisele.</w:t>
      </w:r>
    </w:p>
    <w:p w14:paraId="3E8489A0" w14:textId="5F1EBFC0" w:rsidR="00D645E2" w:rsidRPr="00C61D50" w:rsidRDefault="0015289B" w:rsidP="00A738D6">
      <w:pPr>
        <w:jc w:val="both"/>
        <w:rPr>
          <w:rFonts w:ascii="Times New Roman" w:hAnsi="Times New Roman" w:cs="Times New Roman"/>
        </w:rPr>
      </w:pPr>
      <w:r w:rsidRPr="00C61D50">
        <w:rPr>
          <w:rFonts w:ascii="Times New Roman" w:hAnsi="Times New Roman" w:cs="Times New Roman"/>
        </w:rPr>
        <w:t>Euroopas Liidus on avalik-õigusliku meedia sõltumatuse tagamiseks väga erinevad õigusraamistikud. Kui kaitsemeetmeid ei ole või need ei ole piisavad, on oht, et avalik-õigusliku meedia toimetustegevusse või juhtimisse sekkutakse poliitiliselt. Euroopa meediavab</w:t>
      </w:r>
      <w:r w:rsidR="001F5DA1" w:rsidRPr="00C61D50">
        <w:rPr>
          <w:rFonts w:ascii="Times New Roman" w:hAnsi="Times New Roman" w:cs="Times New Roman"/>
        </w:rPr>
        <w:t>a</w:t>
      </w:r>
      <w:r w:rsidRPr="00C61D50">
        <w:rPr>
          <w:rFonts w:ascii="Times New Roman" w:hAnsi="Times New Roman" w:cs="Times New Roman"/>
        </w:rPr>
        <w:t>duse määruse üldtingimuste punkt 28 kohaselt võib avalik-õiguslike meediateenuse osutajate sõltumatuse tagatiste puudumine või ebapiisavus kaasa tuua ka stabiilsuse puudumise rahastamises, mis seab avalik-õiguslikud meediateenuse osutajad poliitilise või täiendava poliitilise kontrolli ohtu. Sama määruse artikkel 5 lõiked 1 ja 2 kohustavad liikmesriikidel tagama, et avalik-õiguslikud meediateenuse osutajad on toimetuslikult ja funktsionaalselt sõltumatud ning esitavad oma kasutajaskonnale erapooletul viisil mitmekesist teavet ja arvamusi kooskõlas nende avaliku teenuse osutamise ülesandega ning, et avalik-õigusliku meediateenuse osutaja juhi või juhtkonna liikmete ametisse nimetamise ja ametist vabastamise korra eesmärk on tagada avalik-õiguslike meediateenuse osutajate sõltumatus. Ka Euroopa Nõukogu on rõhutanud, et avalik-õigusliku meedia juhtimine peaks olema sõltumatu ja erapooletu, et vältida lubamatut mõju poliitika kujundamisele, diskrimineerivat kohtlemist ja võimsate rühmade, sealhulgas märkimisväärse poliitilise või majandusliku mõjuvõimuga rühmade eeliskohtlemist. Samuti tuleb Riigikontrolli hinnangul Rahvusringhäälingu nõukogu valimise läbipaistvust ja tasakaalustatust suurendada.</w:t>
      </w:r>
    </w:p>
    <w:p w14:paraId="7DA0A746" w14:textId="64124CFC"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Lausaline erakondlikku kuuluvuse piirang ei ole põhjendatud ning võib kaasa tuua olukorra, kus valdkonna tunnustatud asjatundjate leidmine osutub keeruliseks. Erakonna juhtorganisse kuulumise piirang on meediale poliitilise mõju avaldamise riski vaatest proportsionaalne. Erakonna juhtorgani liige ei ole sõltumatu ning juhib poliitilise erakonna tegevust, esindab erakonda, osaleb poliitilistel läbirääkimistel jne. Kuna nõukogus on juba poliitiliste jõudude esindajad, siis on oluline, et valdkonna asjatundjad oleksid erapooletud ja ei oleks seotud erakondade juhtorganitega. Aastate jooksul on esinenud juhtumeid, kus nõukogusse asjatundjana nimetatud isik on tegelikult juhtivpoliitik. See on tekitanud olukordi, kus eksperdi koht ei täida oma algset seaduses toodud eesmärki, milleks on tagada </w:t>
      </w:r>
      <w:r w:rsidR="001F5DA1" w:rsidRPr="00C61D50">
        <w:rPr>
          <w:rFonts w:ascii="Times New Roman" w:hAnsi="Times New Roman" w:cs="Times New Roman"/>
        </w:rPr>
        <w:t>Rahvusringhäälingu</w:t>
      </w:r>
      <w:r w:rsidRPr="00C61D50">
        <w:rPr>
          <w:rFonts w:ascii="Times New Roman" w:hAnsi="Times New Roman" w:cs="Times New Roman"/>
        </w:rPr>
        <w:t xml:space="preserve"> nõukogus sisuline ja erapooletu valdkondlik kompetents, mitte poliitiline esindatus.</w:t>
      </w:r>
    </w:p>
    <w:p w14:paraId="173E14B4" w14:textId="66710FAF" w:rsidR="00D645E2" w:rsidRPr="00C61D50" w:rsidRDefault="0015289B" w:rsidP="00A738D6">
      <w:pPr>
        <w:jc w:val="both"/>
        <w:rPr>
          <w:rFonts w:ascii="Times New Roman" w:hAnsi="Times New Roman" w:cs="Times New Roman"/>
        </w:rPr>
      </w:pPr>
      <w:r w:rsidRPr="00C61D50">
        <w:rPr>
          <w:rFonts w:ascii="Times New Roman" w:hAnsi="Times New Roman" w:cs="Times New Roman"/>
        </w:rPr>
        <w:t>VTK-</w:t>
      </w:r>
      <w:proofErr w:type="spellStart"/>
      <w:r w:rsidRPr="00C61D50">
        <w:rPr>
          <w:rFonts w:ascii="Times New Roman" w:hAnsi="Times New Roman" w:cs="Times New Roman"/>
        </w:rPr>
        <w:t>le</w:t>
      </w:r>
      <w:proofErr w:type="spellEnd"/>
      <w:r w:rsidRPr="00C61D50">
        <w:rPr>
          <w:rFonts w:ascii="Times New Roman" w:hAnsi="Times New Roman" w:cs="Times New Roman"/>
        </w:rPr>
        <w:t xml:space="preserve"> antud tagasisides ütles Justiitsministeerium, et esitatud selgituste alusel ei ole nad veendunud, et selline piirang oleks põhjendatud. Eelnõu </w:t>
      </w:r>
      <w:r w:rsidR="00FC4AA6" w:rsidRPr="00C61D50">
        <w:rPr>
          <w:rFonts w:ascii="Times New Roman" w:hAnsi="Times New Roman" w:cs="Times New Roman"/>
        </w:rPr>
        <w:t xml:space="preserve">seletuskirjas </w:t>
      </w:r>
      <w:r w:rsidRPr="00C61D50">
        <w:rPr>
          <w:rFonts w:ascii="Times New Roman" w:hAnsi="Times New Roman" w:cs="Times New Roman"/>
        </w:rPr>
        <w:t>on tagasisidega arvestatud ja piirangu seadmist täiendavalt põhjendatud.</w:t>
      </w:r>
    </w:p>
    <w:p w14:paraId="43AD0300" w14:textId="02692061" w:rsidR="00D645E2" w:rsidRPr="00C61D50" w:rsidRDefault="0015289B" w:rsidP="00A738D6">
      <w:pPr>
        <w:jc w:val="both"/>
        <w:rPr>
          <w:rFonts w:ascii="Times New Roman" w:hAnsi="Times New Roman" w:cs="Times New Roman"/>
        </w:rPr>
      </w:pPr>
      <w:commentRangeStart w:id="31"/>
      <w:r w:rsidRPr="35E43334">
        <w:rPr>
          <w:rFonts w:ascii="Times New Roman" w:hAnsi="Times New Roman" w:cs="Times New Roman"/>
          <w:b/>
          <w:bCs/>
        </w:rPr>
        <w:lastRenderedPageBreak/>
        <w:t>Eelnõu § 1 punkt 1</w:t>
      </w:r>
      <w:r w:rsidR="00FC4AA6" w:rsidRPr="35E43334">
        <w:rPr>
          <w:rFonts w:ascii="Times New Roman" w:hAnsi="Times New Roman" w:cs="Times New Roman"/>
          <w:b/>
          <w:bCs/>
        </w:rPr>
        <w:t>4</w:t>
      </w:r>
      <w:commentRangeEnd w:id="31"/>
      <w:r>
        <w:commentReference w:id="31"/>
      </w:r>
      <w:r w:rsidRPr="35E43334">
        <w:rPr>
          <w:rFonts w:ascii="Times New Roman" w:hAnsi="Times New Roman" w:cs="Times New Roman"/>
          <w:b/>
          <w:bCs/>
        </w:rPr>
        <w:t xml:space="preserve"> - </w:t>
      </w:r>
      <w:r w:rsidRPr="35E43334">
        <w:rPr>
          <w:rFonts w:ascii="Times New Roman" w:hAnsi="Times New Roman" w:cs="Times New Roman"/>
        </w:rPr>
        <w:t>ERHS-i § 20 lõiget 2 täiendatakse lausega, milles nähakse ette, et nõukogu liikmele tasu maksmine toimub vastavalt nõukogu koosolekutest osavõtule. ERHS § 20 lõike 2 kohaselt makstakse nõukogu liikmetele tasu kahe kuupalga alammäära ulatuses kuus ja nõukogu esimehele kolme kuupalga alammäära ulatuses kuus. Kõnealuse täiendusega sätestatakse, et Rahvusringhäälingu nõukogu liikme tasu sõltub tema osavõtust nõukogu koosolekutest. Täiendusega tagatakse tasu maksmise õiglane põhimõte, sest kehtivas õiguses puudub otsene seos tasu maksmise ja nõukogu liikme tegeliku panuse vahel. Muudatus tagab, et tasu makstakse ainult aktiivse osalemise eest, mitte pelgalt ametikoha täitmise eest.</w:t>
      </w:r>
    </w:p>
    <w:p w14:paraId="5F58E706"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Lisaks tõhustab muudatus nõukogu tööd ja vastutust. Nõukogu liikmete aktiivne osalemine on oluline, et Rahvusringhäälingu juhtorgan täidaks oma ülesandeid tulemuslikult. Kui tasu sõltub koosolekutel osalemisest, suureneb motivatsioon nõukogu töös aktiivselt osaleda ning väheneb oht, et ametikoht jääb formaalseks. Muudatus viib süsteemi vastavusse tavapärase heade tavade ja avaliku sektori praktikaga. Sarnane põhimõte, kus tasu makstakse vastavalt osalemisele, kehtib mitmetes teistes avaliku sektori nõukogudes ja komisjonides. See aitab vältida avaliku raha ebaotstarbekat kasutamist ja tagab avalike vahendite läbipaistvama kasutamise.</w:t>
      </w:r>
    </w:p>
    <w:p w14:paraId="3B0EFAB7" w14:textId="79D473F2" w:rsidR="008D025C" w:rsidRPr="00C61D50" w:rsidRDefault="008D025C" w:rsidP="00A738D6">
      <w:pPr>
        <w:jc w:val="both"/>
        <w:rPr>
          <w:rFonts w:ascii="Times New Roman" w:hAnsi="Times New Roman" w:cs="Times New Roman"/>
        </w:rPr>
      </w:pPr>
      <w:r w:rsidRPr="00C61D50">
        <w:rPr>
          <w:rFonts w:ascii="Times New Roman" w:hAnsi="Times New Roman" w:cs="Times New Roman"/>
          <w:b/>
        </w:rPr>
        <w:t>Eelnõu § 1 punkt 15 –</w:t>
      </w:r>
      <w:r w:rsidRPr="00C61D50">
        <w:rPr>
          <w:rFonts w:ascii="Times New Roman" w:hAnsi="Times New Roman" w:cs="Times New Roman"/>
        </w:rPr>
        <w:t xml:space="preserve"> täiendatakse ERHS-i § 21 lõiget 1</w:t>
      </w:r>
      <w:r w:rsidR="00B03AEE" w:rsidRPr="00C61D50">
        <w:rPr>
          <w:rFonts w:ascii="Times New Roman" w:hAnsi="Times New Roman" w:cs="Times New Roman"/>
        </w:rPr>
        <w:t xml:space="preserve"> nõukogu ainupädevusse kuuluva uue ülesandega. Rahvusringhäälingu nõukogu ülesanne</w:t>
      </w:r>
      <w:r w:rsidR="004C3A7A" w:rsidRPr="00C61D50">
        <w:rPr>
          <w:rFonts w:ascii="Times New Roman" w:hAnsi="Times New Roman" w:cs="Times New Roman"/>
        </w:rPr>
        <w:t>te</w:t>
      </w:r>
      <w:r w:rsidR="00B03AEE" w:rsidRPr="00C61D50">
        <w:rPr>
          <w:rFonts w:ascii="Times New Roman" w:hAnsi="Times New Roman" w:cs="Times New Roman"/>
        </w:rPr>
        <w:t xml:space="preserve"> hulka kuulub ka nelja-aastase raamlepingu kinnitamine, mille sõlmib valdkonna eest vastutav minister Rahvusringhäälinguga. Raamlepingu kinnitamine annab nõukogule olulise rolli raamlepingu sisuliste tingimuste ja rahastamise stabiilsuse kontrollimisel ning toetab Rahvusringhäälingu sõltumatuse ja jätkusuutliku toimimise tagamist. Raamlepingu kinnitamine tähendab pigem formaalset kohustust leping kinnitada, eeldusel, et see vastab seadusest tulenevatele nõuetele ja tingimustele. Kui leping ei vasta nõuetele või on sisuliselt puudulik, peaks nõukogu enne kinnitamist nõudma vajalikke parandusi või täiendusi, kuid lõplik eesmärk on leping kinnitada. </w:t>
      </w:r>
    </w:p>
    <w:p w14:paraId="70A3AAB7" w14:textId="64A9C806"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1</w:t>
      </w:r>
      <w:r w:rsidR="008D025C" w:rsidRPr="00C61D50">
        <w:rPr>
          <w:rFonts w:ascii="Times New Roman" w:hAnsi="Times New Roman" w:cs="Times New Roman"/>
          <w:b/>
        </w:rPr>
        <w:t>6</w:t>
      </w:r>
      <w:r w:rsidRPr="00C61D50">
        <w:rPr>
          <w:rFonts w:ascii="Times New Roman" w:hAnsi="Times New Roman" w:cs="Times New Roman"/>
          <w:b/>
        </w:rPr>
        <w:t xml:space="preserve"> -</w:t>
      </w:r>
      <w:r w:rsidRPr="00C61D50">
        <w:rPr>
          <w:rFonts w:ascii="Times New Roman" w:hAnsi="Times New Roman" w:cs="Times New Roman"/>
        </w:rPr>
        <w:t xml:space="preserve"> täiendatakse ERHS-i § 21 lõikes 2 nimetatud nõukogu pädevusi ning sätestatakse, et nõukogu eelnev nõusolek on vajalik ka uue meediateenuse mõju hindamiseks. Täiendus on kooskõlas eelnõu § 1 punktiga 5, millega lisatakse seadusesse § 6¹, mis reguleerib uue meediateenuse mõju hindamist.</w:t>
      </w:r>
    </w:p>
    <w:p w14:paraId="51D93101" w14:textId="11E84BA8" w:rsidR="00D645E2" w:rsidRPr="00C61D50" w:rsidRDefault="0015289B" w:rsidP="00A738D6">
      <w:pPr>
        <w:jc w:val="both"/>
        <w:rPr>
          <w:rFonts w:ascii="Times New Roman" w:hAnsi="Times New Roman" w:cs="Times New Roman"/>
        </w:rPr>
      </w:pPr>
      <w:r w:rsidRPr="00C61D50">
        <w:rPr>
          <w:rFonts w:ascii="Times New Roman" w:hAnsi="Times New Roman" w:cs="Times New Roman"/>
        </w:rPr>
        <w:t>Kehtiva regula</w:t>
      </w:r>
      <w:r w:rsidR="001F5DA1" w:rsidRPr="00C61D50">
        <w:rPr>
          <w:rFonts w:ascii="Times New Roman" w:hAnsi="Times New Roman" w:cs="Times New Roman"/>
        </w:rPr>
        <w:t>t</w:t>
      </w:r>
      <w:r w:rsidRPr="00C61D50">
        <w:rPr>
          <w:rFonts w:ascii="Times New Roman" w:hAnsi="Times New Roman" w:cs="Times New Roman"/>
        </w:rPr>
        <w:t>siooni kohaselt peab nõukogu kinnitama Rahvusringhäälingu arengukava, mis hõlmab ka uusi meediateenuseid. Arengukava kinnitamisega annab nõukogu nõusoleku uue meediateenuse mõju hindamiseks. Kui Rahvusringhääling soovib lisada uue meediateenuse väljaspool arengukava protsessi, tagab nõukogu eelnev nõusolek, et otsus on strateegiliselt kaalutletud.</w:t>
      </w:r>
    </w:p>
    <w:p w14:paraId="1439DD64"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Nõukogu nõusolek on oluline ka rahalise mõju aspektist, kuna uue meediateenuse mõju hindamisega võib Rahvusringhäälingule kaasneda kulu. Kui nõukogu annab eelneva nõusoleku hindamise algatamiseks, saab Rahvusringhääling juba varakult arvestada vajadusega katta hindamise kulud eelarvest. Nõukogu nõusolek aitab vältida ebavajalikke või ülemääraseid kulutusi, mis võiksid mõjutada Rahvusringhäälingu põhitegevust.</w:t>
      </w:r>
    </w:p>
    <w:p w14:paraId="0AEEF9A2" w14:textId="3DE717BE" w:rsidR="00D645E2" w:rsidRPr="00C61D50" w:rsidRDefault="0015289B" w:rsidP="00A738D6">
      <w:pPr>
        <w:jc w:val="both"/>
        <w:rPr>
          <w:rFonts w:ascii="Times New Roman" w:hAnsi="Times New Roman" w:cs="Times New Roman"/>
        </w:rPr>
      </w:pPr>
      <w:r w:rsidRPr="00C61D50">
        <w:rPr>
          <w:rFonts w:ascii="Times New Roman" w:hAnsi="Times New Roman" w:cs="Times New Roman"/>
          <w:b/>
        </w:rPr>
        <w:lastRenderedPageBreak/>
        <w:t>Eelnõu § 1 punkt 1</w:t>
      </w:r>
      <w:r w:rsidR="00B03AEE" w:rsidRPr="00C61D50">
        <w:rPr>
          <w:rFonts w:ascii="Times New Roman" w:hAnsi="Times New Roman" w:cs="Times New Roman"/>
          <w:b/>
        </w:rPr>
        <w:t>7</w:t>
      </w:r>
      <w:r w:rsidRPr="00C61D50">
        <w:rPr>
          <w:rFonts w:ascii="Times New Roman" w:hAnsi="Times New Roman" w:cs="Times New Roman"/>
          <w:b/>
        </w:rPr>
        <w:t xml:space="preserve"> -</w:t>
      </w:r>
      <w:r w:rsidRPr="00C61D50">
        <w:rPr>
          <w:rFonts w:ascii="Times New Roman" w:hAnsi="Times New Roman" w:cs="Times New Roman"/>
        </w:rPr>
        <w:t xml:space="preserve"> muudetakse ERHS-i § 24 lõiget 1, millega muudetakse Rahvusringhäälingu vajadustest lähtuvalt juhatuse liikmete arvu. Senise fikseeritud viie liikme asemel sätestatakse vahemik </w:t>
      </w:r>
      <w:r w:rsidR="004C3A7A" w:rsidRPr="00C61D50">
        <w:rPr>
          <w:rFonts w:ascii="Times New Roman" w:hAnsi="Times New Roman" w:cs="Times New Roman"/>
        </w:rPr>
        <w:t xml:space="preserve">„esimees ja </w:t>
      </w:r>
      <w:r w:rsidRPr="00C61D50">
        <w:rPr>
          <w:rFonts w:ascii="Times New Roman" w:hAnsi="Times New Roman" w:cs="Times New Roman"/>
        </w:rPr>
        <w:t>k</w:t>
      </w:r>
      <w:r w:rsidR="004C3A7A" w:rsidRPr="00C61D50">
        <w:rPr>
          <w:rFonts w:ascii="Times New Roman" w:hAnsi="Times New Roman" w:cs="Times New Roman"/>
        </w:rPr>
        <w:t>aks</w:t>
      </w:r>
      <w:r w:rsidRPr="00C61D50">
        <w:rPr>
          <w:rFonts w:ascii="Times New Roman" w:hAnsi="Times New Roman" w:cs="Times New Roman"/>
        </w:rPr>
        <w:t xml:space="preserve"> kuni </w:t>
      </w:r>
      <w:r w:rsidR="004C3A7A" w:rsidRPr="00C61D50">
        <w:rPr>
          <w:rFonts w:ascii="Times New Roman" w:hAnsi="Times New Roman" w:cs="Times New Roman"/>
        </w:rPr>
        <w:t>neli juhatuse liiget“</w:t>
      </w:r>
      <w:r w:rsidRPr="00C61D50">
        <w:rPr>
          <w:rFonts w:ascii="Times New Roman" w:hAnsi="Times New Roman" w:cs="Times New Roman"/>
        </w:rPr>
        <w:t>. Muudatusega tagatakse Rahvusringhäälingu juhtimise optimaalsuse, kuluefektiivsuse ja kohanemisvõime vastavalt muutuvatele vajadustele. Kehtiv seadus sätestab jäigalt viieliikmelise juhatuse, mis ei pruugi alati olla Rahvusringhäälingu vajadustele ja tegevusmahule kõige optimaalsem. Uus regulatsioon võimaldab juhatuse liikmete arvu kohandada vastavalt organisatsiooni suurusele, töökoormusele ja strateegilistele vajadustele. Näiteks võib väiksema juhatuse koosseisuga vähendada juhtimiskulusid või vastupidi, suurema koosseisuga tagada parema tööjaotuse.</w:t>
      </w:r>
    </w:p>
    <w:p w14:paraId="0CEB6717"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Alates 2022. aastast on juhatuses olnud viis liiget, kuid varasematel aastatel on esinenud olukordi, kus juhatuse koosseis on olnud väiksem. Selle põhjuseks on olnud näiteks juhatuse liikme lahkumine töölt, kokkuhoiumeetmed või asjaolu, et sobiva kandidaadi leidmine on võtnud rohkem aega. Kehtiva seaduse kohaselt ei ole juhatuse väiksem koosseis lubatud, mistõttu on sellised olukorrad olnud vastuolus seaduse nõuetega. Kavandatav muudatus kõrvaldab selle probleemi ning võimaldab juhatuse suurust paindlikult kohandada vastavalt tegelikule vajadusele.</w:t>
      </w:r>
    </w:p>
    <w:p w14:paraId="3DDE896A" w14:textId="29E1F605"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1</w:t>
      </w:r>
      <w:r w:rsidR="00B03AEE" w:rsidRPr="00C61D50">
        <w:rPr>
          <w:rFonts w:ascii="Times New Roman" w:hAnsi="Times New Roman" w:cs="Times New Roman"/>
          <w:b/>
        </w:rPr>
        <w:t>8</w:t>
      </w:r>
      <w:r w:rsidRPr="00C61D50">
        <w:rPr>
          <w:rFonts w:ascii="Times New Roman" w:hAnsi="Times New Roman" w:cs="Times New Roman"/>
          <w:b/>
        </w:rPr>
        <w:t xml:space="preserve"> -</w:t>
      </w:r>
      <w:r w:rsidRPr="00C61D50">
        <w:rPr>
          <w:rFonts w:ascii="Times New Roman" w:hAnsi="Times New Roman" w:cs="Times New Roman"/>
        </w:rPr>
        <w:t xml:space="preserve"> kõnealuse eelnõu punktiga täiendatakse ERHS-i 2. peatükki uue regulatsiooniga, milles sätestatakse Rahvusringhäälingu toimetuste juhtimise ja vastutuse põhimõtted. Senini ei ole ERHS peatoimetajate ja toimetuse juhtide töölepingulisi suhteid reguleerinud.</w:t>
      </w:r>
    </w:p>
    <w:p w14:paraId="1D4A79DB" w14:textId="17AB28E0" w:rsidR="00D645E2" w:rsidRPr="00C61D50" w:rsidRDefault="0015289B" w:rsidP="00A738D6">
      <w:pPr>
        <w:jc w:val="both"/>
        <w:rPr>
          <w:rFonts w:ascii="Times New Roman" w:hAnsi="Times New Roman" w:cs="Times New Roman"/>
        </w:rPr>
      </w:pPr>
      <w:r w:rsidRPr="00C61D50">
        <w:rPr>
          <w:rFonts w:ascii="Times New Roman" w:hAnsi="Times New Roman" w:cs="Times New Roman"/>
        </w:rPr>
        <w:t>Rahvusringhäälingus töötab praegu töölepingu seaduse alusel tähtajatute töölepingutega kümme peatoimetajat ja kaheksa toimetuse juhti. Peatoimetajatel ja toimetuse juhtidel on juhtiv roll programmi ja teiste meediateenuste sisu valikul, selle kõrge kunstilise taseme ja mitmekülgsuse tagamisel ning seega kandev roll meediateenuste osutaja programmi ja meediateenuste loomingulisel kujundamisel ja suunamisel. Selle rolli täitmine sõltub paljuski asjaomase isiku omadustest, tõekspidamistest ja isiklikest vaadetest ning sümpaatiatest.</w:t>
      </w:r>
    </w:p>
    <w:p w14:paraId="4D3191F0" w14:textId="56F8976C" w:rsidR="00D645E2" w:rsidRPr="00C61D50" w:rsidRDefault="0015289B" w:rsidP="00A738D6">
      <w:pPr>
        <w:jc w:val="both"/>
        <w:rPr>
          <w:rFonts w:ascii="Times New Roman" w:hAnsi="Times New Roman" w:cs="Times New Roman"/>
        </w:rPr>
      </w:pPr>
      <w:r w:rsidRPr="00C61D50">
        <w:rPr>
          <w:rFonts w:ascii="Times New Roman" w:hAnsi="Times New Roman" w:cs="Times New Roman"/>
        </w:rPr>
        <w:t>Uue regulatsiooniga luuakse süsteem, mis võimaldab loomingulist vastutust kandvatele ametikohtadele korrapärast vahetumist. Selline lähenemine on kooskõlas Euroopa Nõukogu direktiiviga 1999/70/EÜ, mis lubab liikmesriikidel kehtestada teatud sektorites tähtajalisi töösuhteid, kui on sätestatud objektiivsed alused, mis väldivad kuritarvitusi</w:t>
      </w:r>
      <w:r w:rsidR="001F5DA1" w:rsidRPr="00C61D50">
        <w:rPr>
          <w:rFonts w:ascii="Times New Roman" w:hAnsi="Times New Roman" w:cs="Times New Roman"/>
        </w:rPr>
        <w:t xml:space="preserve">. Muudatus </w:t>
      </w:r>
      <w:r w:rsidRPr="00C61D50">
        <w:rPr>
          <w:rFonts w:ascii="Times New Roman" w:hAnsi="Times New Roman" w:cs="Times New Roman"/>
        </w:rPr>
        <w:t>soodustab uute ideede tekkimist ning tagab programmi ja teiste meediateenuste mitmekülgsuse, mis on meediavaldkonna kiiret arengut arvestades väga oluline.</w:t>
      </w:r>
    </w:p>
    <w:p w14:paraId="01B873B1" w14:textId="110E0BFC" w:rsidR="00D645E2" w:rsidRPr="00C61D50" w:rsidRDefault="0015289B" w:rsidP="00A738D6">
      <w:pPr>
        <w:jc w:val="both"/>
        <w:rPr>
          <w:rFonts w:ascii="Times New Roman" w:hAnsi="Times New Roman" w:cs="Times New Roman"/>
        </w:rPr>
      </w:pPr>
      <w:r w:rsidRPr="00C61D50">
        <w:rPr>
          <w:rFonts w:ascii="Times New Roman" w:hAnsi="Times New Roman" w:cs="Times New Roman"/>
        </w:rPr>
        <w:t>Paragrahvi 28</w:t>
      </w:r>
      <w:r w:rsidR="001F5DA1" w:rsidRPr="00C61D50">
        <w:rPr>
          <w:rFonts w:ascii="Times New Roman" w:hAnsi="Times New Roman" w:cs="Times New Roman"/>
          <w:vertAlign w:val="superscript"/>
        </w:rPr>
        <w:t>1</w:t>
      </w:r>
      <w:r w:rsidRPr="00C61D50">
        <w:rPr>
          <w:rFonts w:ascii="Times New Roman" w:hAnsi="Times New Roman" w:cs="Times New Roman"/>
        </w:rPr>
        <w:t xml:space="preserve"> esimeses kolmes lõikes esitatakse terminite "peatoimetaja", "toimetuse juht" ja "toimetus" määratlused. Määratluste lisamine on vajalik, et tagada terminite üheselt mõistetav kasutamine õigusaktis ning Rahvusringhäälingu struktuuri ja tööjaotuse suurem selgus. Peatoimetaja ja toimetuse juhi ülesanded lähtuvad Rahvusringhäälingu sisemisest tööjaotusest.</w:t>
      </w:r>
    </w:p>
    <w:p w14:paraId="1C3AF610"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Peatoimetaja on vastutav Rahvusringhäälingu programmi või meediateenuse sisu eest, tagades sisu kvaliteedi ja vastavuse ajakirjanduseetilistele ning õiguslikele nõuetele. Toimetuse juht juhib konkreetset toimetust ja vastutab selle igapäevase töö korraldamise eest. Erinevalt peatoimetajast </w:t>
      </w:r>
      <w:r w:rsidRPr="00C61D50">
        <w:rPr>
          <w:rFonts w:ascii="Times New Roman" w:hAnsi="Times New Roman" w:cs="Times New Roman"/>
        </w:rPr>
        <w:lastRenderedPageBreak/>
        <w:t>on tema roll keskendunud toimetuse juhtimisele, tagades toimetuse töö sujuvuse ja vastavuse Rahvusringhäälingu strateegilistele suundadele.</w:t>
      </w:r>
    </w:p>
    <w:p w14:paraId="1CFE9677" w14:textId="62EE7340"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Toimetused on Rahvusringhäälingu struktuuriüksused, mis tegutsevad teemavaldkondade kaupa. Nende ülesandeks on saadete sisu ja ülesehituse määratlemine ning programmidesse ja meediateenustesse paigutamine. </w:t>
      </w:r>
    </w:p>
    <w:p w14:paraId="6DDF04C1" w14:textId="2DA7B7BF" w:rsidR="00D645E2" w:rsidRPr="00C61D50" w:rsidRDefault="0015289B" w:rsidP="00A738D6">
      <w:pPr>
        <w:jc w:val="both"/>
        <w:rPr>
          <w:rFonts w:ascii="Times New Roman" w:hAnsi="Times New Roman" w:cs="Times New Roman"/>
        </w:rPr>
      </w:pPr>
      <w:r w:rsidRPr="00C61D50">
        <w:rPr>
          <w:rFonts w:ascii="Times New Roman" w:hAnsi="Times New Roman" w:cs="Times New Roman"/>
        </w:rPr>
        <w:t>Paragrahvi 28</w:t>
      </w:r>
      <w:r w:rsidR="001F5DA1" w:rsidRPr="00C61D50">
        <w:rPr>
          <w:rFonts w:ascii="Times New Roman" w:hAnsi="Times New Roman" w:cs="Times New Roman"/>
          <w:vertAlign w:val="superscript"/>
        </w:rPr>
        <w:t>1</w:t>
      </w:r>
      <w:r w:rsidRPr="00C61D50">
        <w:rPr>
          <w:rFonts w:ascii="Times New Roman" w:hAnsi="Times New Roman" w:cs="Times New Roman"/>
        </w:rPr>
        <w:t xml:space="preserve"> lõiked 4-7 reguleerivad peatoimetaja ja toimetuse juhi valmist ning nende töösuhet. Seni reguleerib Rahvusringhäälingu töötajate töösuhteid töölepingu seadus, mille § 9 lõikes 1 on ette nähtud, et tööleping on eeldatavalt tähtajatu ja tähtajalise töölepingu võib sõlmida kuni viieks aastaks või äraoleva töötaja asendamise ajaks. Tähtajalise töölepingu võib sõlmida kuni viieks aastaks, kui seda õigustavad töö ajutisest iseloomust tulenevad mõjuvad põhjused.</w:t>
      </w:r>
    </w:p>
    <w:p w14:paraId="1FC662CA" w14:textId="1640D7AE" w:rsidR="00D645E2" w:rsidRPr="00C61D50" w:rsidRDefault="0015289B" w:rsidP="00A738D6">
      <w:pPr>
        <w:jc w:val="both"/>
        <w:rPr>
          <w:rFonts w:ascii="Times New Roman" w:hAnsi="Times New Roman" w:cs="Times New Roman"/>
        </w:rPr>
      </w:pPr>
      <w:r w:rsidRPr="00C61D50">
        <w:rPr>
          <w:rFonts w:ascii="Times New Roman" w:hAnsi="Times New Roman" w:cs="Times New Roman"/>
        </w:rPr>
        <w:t>Lõikes 4 nähakse ette valida peatoimetaja ja toimetuse juht avaliku konkursi korras. Selline lähenemine tagab võimaluse leida töökohale kõige sobivam kandidaat, lähtudes nõutavatest oskustest ja kogemustest. Avalik konkurss ei välista organisatsioonisisest karjääri, kuid loob läbipaistva ja võrdse konkurentsi olukorra, mis soodustab parimate kandidaatide esile</w:t>
      </w:r>
      <w:r w:rsidR="001F5DA1" w:rsidRPr="00C61D50">
        <w:rPr>
          <w:rFonts w:ascii="Times New Roman" w:hAnsi="Times New Roman" w:cs="Times New Roman"/>
        </w:rPr>
        <w:t xml:space="preserve"> </w:t>
      </w:r>
      <w:r w:rsidRPr="00C61D50">
        <w:rPr>
          <w:rFonts w:ascii="Times New Roman" w:hAnsi="Times New Roman" w:cs="Times New Roman"/>
        </w:rPr>
        <w:t>tõusu. Samuti võimaldab see tuua organisatsiooni uusi ideid ja vaatenurki väljastpoolt, toetades innovatsiooni ja arenguvalmidust.</w:t>
      </w:r>
    </w:p>
    <w:p w14:paraId="18C8B0D5"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Lõige 5 sätestab, et peatoimetaja ja toimetuse juhiga sõlmitakse tööleping kuni viieks aastaks ning lõikest 6 tulenevalt ei kohaldata peatoimetaja ja toimetuse juhi suhtes tähtajalise töölepingu järjestikuse sõlmimise piirangut. Peatoimetaja ja toimetuse juhi töö iseloom on alati tähtajalise iseloomuga.</w:t>
      </w:r>
    </w:p>
    <w:p w14:paraId="66349FDD" w14:textId="73F141AC" w:rsidR="00D645E2" w:rsidRPr="00C61D50" w:rsidRDefault="0015289B" w:rsidP="00A738D6">
      <w:pPr>
        <w:jc w:val="both"/>
        <w:rPr>
          <w:rFonts w:ascii="Times New Roman" w:hAnsi="Times New Roman" w:cs="Times New Roman"/>
        </w:rPr>
      </w:pPr>
      <w:r w:rsidRPr="35E43334">
        <w:rPr>
          <w:rFonts w:ascii="Times New Roman" w:hAnsi="Times New Roman" w:cs="Times New Roman"/>
        </w:rPr>
        <w:t xml:space="preserve">Tegemist on sellise loomingulise iseloomuga tööga, mille puhul on põhjendatud </w:t>
      </w:r>
      <w:r w:rsidR="001F5DA1" w:rsidRPr="35E43334">
        <w:rPr>
          <w:rFonts w:ascii="Times New Roman" w:hAnsi="Times New Roman" w:cs="Times New Roman"/>
        </w:rPr>
        <w:t>töölepingu seadusest</w:t>
      </w:r>
      <w:r w:rsidRPr="35E43334">
        <w:rPr>
          <w:rFonts w:ascii="Times New Roman" w:hAnsi="Times New Roman" w:cs="Times New Roman"/>
        </w:rPr>
        <w:t xml:space="preserve"> erisuse kehtestamine. Kuna nende tööst sõltub nii pakutavate teenuste tase kui kollektiivi üldine areng, tuleb teatud perioodi tagant hinnata seatud eesmärkide sobivust. Peatoimetaja ja toimetuse juhi ning asutuse vahelise koostöö võimalikkuse, ko</w:t>
      </w:r>
      <w:r w:rsidR="001F5DA1" w:rsidRPr="35E43334">
        <w:rPr>
          <w:rFonts w:ascii="Times New Roman" w:hAnsi="Times New Roman" w:cs="Times New Roman"/>
        </w:rPr>
        <w:t>os</w:t>
      </w:r>
      <w:r w:rsidRPr="35E43334">
        <w:rPr>
          <w:rFonts w:ascii="Times New Roman" w:hAnsi="Times New Roman" w:cs="Times New Roman"/>
        </w:rPr>
        <w:t xml:space="preserve">kõla sobitamiseks ja kujunemiseks ning eesmärkide seadmiseks, on vajalik teatud aeg, milleks ei sobi </w:t>
      </w:r>
      <w:r w:rsidR="001F5DA1" w:rsidRPr="35E43334">
        <w:rPr>
          <w:rFonts w:ascii="Times New Roman" w:hAnsi="Times New Roman" w:cs="Times New Roman"/>
        </w:rPr>
        <w:t>töölepingu seadusest</w:t>
      </w:r>
      <w:r w:rsidRPr="35E43334">
        <w:rPr>
          <w:rFonts w:ascii="Times New Roman" w:hAnsi="Times New Roman" w:cs="Times New Roman"/>
        </w:rPr>
        <w:t xml:space="preserve"> tulenev katseaeg nii oma eesmärkide kui ka lühiduse tõttu.</w:t>
      </w:r>
    </w:p>
    <w:p w14:paraId="0BE5BBE1" w14:textId="7811537E" w:rsidR="00D645E2" w:rsidRPr="00C61D50" w:rsidRDefault="0015289B" w:rsidP="00A738D6">
      <w:pPr>
        <w:jc w:val="both"/>
        <w:rPr>
          <w:rFonts w:ascii="Times New Roman" w:hAnsi="Times New Roman" w:cs="Times New Roman"/>
        </w:rPr>
      </w:pPr>
      <w:r w:rsidRPr="35E43334">
        <w:rPr>
          <w:rFonts w:ascii="Times New Roman" w:hAnsi="Times New Roman" w:cs="Times New Roman"/>
        </w:rPr>
        <w:t xml:space="preserve">Lõikega 7 reguleeritakse olukorda, kui peatoimetaja või toimetuse juhi kohta ei ole mõjuvatel põhjustel võimalik avaliku konkursi korras täita. Selleks, et Rahvusringhääling ei jääks ilma peatoimetajata või toimetuse juhita olukorras, kus eelmine on lahkunud (erakorraliste asjaolude tõttu), </w:t>
      </w:r>
      <w:commentRangeStart w:id="32"/>
      <w:r w:rsidRPr="35E43334">
        <w:rPr>
          <w:rFonts w:ascii="Times New Roman" w:hAnsi="Times New Roman" w:cs="Times New Roman"/>
        </w:rPr>
        <w:t>kuid avaliku konkursi korras uut peatoimetajat või toimetuse juhti veel valida ei ole jõutud</w:t>
      </w:r>
      <w:commentRangeEnd w:id="32"/>
      <w:r>
        <w:commentReference w:id="32"/>
      </w:r>
      <w:r w:rsidRPr="35E43334">
        <w:rPr>
          <w:rFonts w:ascii="Times New Roman" w:hAnsi="Times New Roman" w:cs="Times New Roman"/>
        </w:rPr>
        <w:t>, ongi sätestatud erand avaliku konkursi korraldamise nõudest. Avalikku konkurssi korraldamata või peatoimetaja või toimetuse juhi määrata kuni üheks aastaks.</w:t>
      </w:r>
    </w:p>
    <w:p w14:paraId="07654B02" w14:textId="43D0F1F9" w:rsidR="00D645E2" w:rsidRPr="00C61D50" w:rsidRDefault="0015289B" w:rsidP="00A738D6">
      <w:pPr>
        <w:jc w:val="both"/>
        <w:rPr>
          <w:rFonts w:ascii="Times New Roman" w:hAnsi="Times New Roman" w:cs="Times New Roman"/>
        </w:rPr>
      </w:pPr>
      <w:r w:rsidRPr="00C61D50">
        <w:rPr>
          <w:rFonts w:ascii="Times New Roman" w:hAnsi="Times New Roman" w:cs="Times New Roman"/>
        </w:rPr>
        <w:t>VTK tagasisides toetati tähtajaliste töölepingute regulatsiooni, kuid Justii</w:t>
      </w:r>
      <w:r w:rsidR="001F5DA1" w:rsidRPr="00C61D50">
        <w:rPr>
          <w:rFonts w:ascii="Times New Roman" w:hAnsi="Times New Roman" w:cs="Times New Roman"/>
        </w:rPr>
        <w:t>t</w:t>
      </w:r>
      <w:r w:rsidRPr="00C61D50">
        <w:rPr>
          <w:rFonts w:ascii="Times New Roman" w:hAnsi="Times New Roman" w:cs="Times New Roman"/>
        </w:rPr>
        <w:t xml:space="preserve">sministeerium juhtis tähelepanu, et tähtajalise töölepingu regulatsiooni kehtestamine vajab kaalukamaid põhjendusi kui hetkel VTK-s esitatud. </w:t>
      </w:r>
      <w:r w:rsidR="003202CA" w:rsidRPr="00C61D50">
        <w:rPr>
          <w:rFonts w:ascii="Times New Roman" w:hAnsi="Times New Roman" w:cs="Times New Roman"/>
        </w:rPr>
        <w:t>T</w:t>
      </w:r>
      <w:r w:rsidR="002B37ED" w:rsidRPr="00C61D50">
        <w:rPr>
          <w:rFonts w:ascii="Times New Roman" w:hAnsi="Times New Roman" w:cs="Times New Roman"/>
        </w:rPr>
        <w:t>agasisidega</w:t>
      </w:r>
      <w:r w:rsidRPr="00C61D50">
        <w:rPr>
          <w:rFonts w:ascii="Times New Roman" w:hAnsi="Times New Roman" w:cs="Times New Roman"/>
        </w:rPr>
        <w:t xml:space="preserve"> </w:t>
      </w:r>
      <w:r w:rsidR="003202CA" w:rsidRPr="00C61D50">
        <w:rPr>
          <w:rFonts w:ascii="Times New Roman" w:hAnsi="Times New Roman" w:cs="Times New Roman"/>
        </w:rPr>
        <w:t xml:space="preserve">on </w:t>
      </w:r>
      <w:r w:rsidRPr="00C61D50">
        <w:rPr>
          <w:rFonts w:ascii="Times New Roman" w:hAnsi="Times New Roman" w:cs="Times New Roman"/>
        </w:rPr>
        <w:t xml:space="preserve">arvestatud ja põhjendusi </w:t>
      </w:r>
      <w:r w:rsidR="003202CA" w:rsidRPr="00C61D50">
        <w:rPr>
          <w:rFonts w:ascii="Times New Roman" w:hAnsi="Times New Roman" w:cs="Times New Roman"/>
        </w:rPr>
        <w:t xml:space="preserve">seletuskirjas </w:t>
      </w:r>
      <w:r w:rsidRPr="00C61D50">
        <w:rPr>
          <w:rFonts w:ascii="Times New Roman" w:hAnsi="Times New Roman" w:cs="Times New Roman"/>
        </w:rPr>
        <w:t>täiendatud.</w:t>
      </w:r>
    </w:p>
    <w:p w14:paraId="53FB3BE8" w14:textId="318748B5"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1</w:t>
      </w:r>
      <w:r w:rsidR="00B03AEE" w:rsidRPr="00C61D50">
        <w:rPr>
          <w:rFonts w:ascii="Times New Roman" w:hAnsi="Times New Roman" w:cs="Times New Roman"/>
          <w:b/>
        </w:rPr>
        <w:t>9</w:t>
      </w:r>
      <w:r w:rsidRPr="00C61D50">
        <w:rPr>
          <w:rFonts w:ascii="Times New Roman" w:hAnsi="Times New Roman" w:cs="Times New Roman"/>
          <w:b/>
        </w:rPr>
        <w:t xml:space="preserve"> -</w:t>
      </w:r>
      <w:r w:rsidRPr="00C61D50">
        <w:rPr>
          <w:rFonts w:ascii="Times New Roman" w:hAnsi="Times New Roman" w:cs="Times New Roman"/>
        </w:rPr>
        <w:t xml:space="preserve"> muudetakse ERHS § 30 lõiget 2, et täpsustada siseaudiitori ametisse nimetamise ja temaga töölepingu sõlmimise korda. Kehtiva regulatsiooni kohaselt esitab juhatus </w:t>
      </w:r>
      <w:r w:rsidRPr="00C61D50">
        <w:rPr>
          <w:rFonts w:ascii="Times New Roman" w:hAnsi="Times New Roman" w:cs="Times New Roman"/>
        </w:rPr>
        <w:lastRenderedPageBreak/>
        <w:t xml:space="preserve">siseaudiitori kandidaadi nõukogule, kes annab selleks nõusoleku, ning pärast nõukogu nõusoleku saamist sõlmib siseaudiitoriga töölepingu juhatus. </w:t>
      </w:r>
    </w:p>
    <w:p w14:paraId="68360540" w14:textId="7828B436" w:rsidR="00D645E2" w:rsidRPr="00C61D50" w:rsidRDefault="0015289B" w:rsidP="00A738D6">
      <w:pPr>
        <w:jc w:val="both"/>
        <w:rPr>
          <w:rFonts w:ascii="Times New Roman" w:hAnsi="Times New Roman" w:cs="Times New Roman"/>
        </w:rPr>
      </w:pPr>
      <w:r w:rsidRPr="00C61D50">
        <w:rPr>
          <w:rFonts w:ascii="Times New Roman" w:hAnsi="Times New Roman" w:cs="Times New Roman"/>
        </w:rPr>
        <w:t>Muudatusega nähakse ette, et juhatus esitab siseaudiitori kandidaadi nõukogule ning töölepingu siseaudiitoriga sõlmib nõukogu. Muudatuse eesmärk on tugevdada siseaudiitori sõltumatust ja tagada, et siseaudiitor alluks otse nõukogule, mitte juhatusele. Selline korraldus on kooskõlas tavapärase praktikaga teistes avalik-õiguslikes juriidilistes isikutes. Nõukogu poolt töölepingu sõlmimine rõhutab siseaudiitori sõltumatut positsiooni ning võimaldab tal oma ülesandeid täita suurema autonoomiaga. Põhimõte, et juhatus korraldab siseaudiitori värbamise, sealhulgas konkursi, ja esitab kandidaadi nõukogule, ei muutu võrreldes kehtiva regulatsiooniga. Muutub aga otsustus- ja lepingu sõlmimise kord</w:t>
      </w:r>
      <w:r w:rsidR="00531CC2" w:rsidRPr="00C61D50">
        <w:rPr>
          <w:rFonts w:ascii="Times New Roman" w:hAnsi="Times New Roman" w:cs="Times New Roman"/>
        </w:rPr>
        <w:t>. V</w:t>
      </w:r>
      <w:r w:rsidRPr="00C61D50">
        <w:rPr>
          <w:rFonts w:ascii="Times New Roman" w:hAnsi="Times New Roman" w:cs="Times New Roman"/>
        </w:rPr>
        <w:t>aliku teeb edaspidi nõukogu ning siseaudiitoriga sõlmib töölepingu samuti nõukogu, mitte juhatus.</w:t>
      </w:r>
    </w:p>
    <w:p w14:paraId="7B745D82" w14:textId="2C954A64"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 xml:space="preserve">Eelnõu § 1 punkt </w:t>
      </w:r>
      <w:r w:rsidR="00B03AEE" w:rsidRPr="00C61D50">
        <w:rPr>
          <w:rFonts w:ascii="Times New Roman" w:hAnsi="Times New Roman" w:cs="Times New Roman"/>
          <w:b/>
        </w:rPr>
        <w:t>20</w:t>
      </w:r>
      <w:r w:rsidRPr="00C61D50">
        <w:rPr>
          <w:rFonts w:ascii="Times New Roman" w:hAnsi="Times New Roman" w:cs="Times New Roman"/>
          <w:b/>
        </w:rPr>
        <w:t xml:space="preserve"> -</w:t>
      </w:r>
      <w:r w:rsidRPr="00C61D50">
        <w:rPr>
          <w:rFonts w:ascii="Times New Roman" w:hAnsi="Times New Roman" w:cs="Times New Roman"/>
        </w:rPr>
        <w:t xml:space="preserve"> muudetakse ERHS § 31 lõikeid 1–3, et kaasajastada eetikanõuniku ülesandeid ja laiendada tema kohustusi. Kehtiva regulatsiooni kohaselt keskendub eetikanõunik Rahvusringhäälingu saadete ja programmide sisule ning nende kohta esitatud vastulausetele ja vaidlustele. Muudatusega nähakse ette, et eetikanõuniku ülesanded laienevad ka teiste meediateenustele ja nende sisule. Eetikanõunikul on edaspidi kohustus vaadata lisaks Rahvusringhäälingu saadete või programmide kohta esitatud vastulausetele ja vaidlustele läbi ka teiste meediateenuste sisu kohta esitatud vastuväiteid ja vaidlusi. Samuti laieneb tema kohustus jälgida mitte ainult Rahvusringhäälingu programmide tasakaalustatust, vaid ka teiste meediateenuste sisu tasakaalustatust. Muudatus tagab, et eetikanõunik saab täita oma rolli meediasisu järelevalves laiemalt, arvestades meediateenuste tehnoloogilist arengut ja vajadust tagada sisu tasakaalustatus ning kvaliteet kõigis asjakohastes meediavormides.</w:t>
      </w:r>
    </w:p>
    <w:p w14:paraId="3A344EB2"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Lõikega 2 muudetakse eetikanõuniku tööleping sarnaselt peatoimetaja ja toimetuse juhiga tähtajaliseks ning nähakse ette, et sarnaselt siseaudiitori regulatsioonile sõlmib töölepingu nõukogu. Juhatus korraldab kandidaadi leidmiseks vajaliku konkursi ja esitab kandidaadi nõukogule. Nõukogu teeb valiku ning sõlmib eetikanõunikuga tähtajalise töölepingu kuni viieks aastaks. Selle muudatuse eesmärk on tagada eetikanõuniku sõltumatus ja võimaldada regulaarset hinnangut tema tööle, andes samas kindluse ametikoha stabiilsusele ja järjepidevusele.</w:t>
      </w:r>
    </w:p>
    <w:p w14:paraId="03BBCFEB"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Lisaks tunnistatakse kehtetuks kehtiva regulatsiooni § 31 lõike 2 teine lause, mille kohaselt eetikanõuniku ettepanekul otsustab juhatus eetikanõukogu loomise. Seda regulatsiooni ei ole praktikas kunagi rakendatud ning vajadust eetikanõukogu järele ei ole tekkinud. Seetõttu on sätte kehtetuks tunnistamine põhjendatud, et vältida kasutamata ja sisuliselt ebaotstarbekate normide säilitamist seaduses.</w:t>
      </w:r>
    </w:p>
    <w:p w14:paraId="57242843"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Lõige 3 muudetakse eetikanõuniku ametist vabastamise regulatsiooni. Kehtiv säte, mille kohaselt saab eetikanõunikku ametist vabastada ainult nõukogu nõusolekul, asendatakse viitega ERHS § 28¹ lõigetele 4, 6 ja 7, mida kohaldatakse ka eetikanõuniku valimisele ja temaga sõlmitud lepingule. Kuna eetikanõunikuga sõlmib nõukogu töölepingu, siis kaotab senine säte eraldi ametist vabastamise kohta mõtte. Uue sõnastusega ühtlustatakse eetikanõuniku ametisse nimetamise ja </w:t>
      </w:r>
      <w:r w:rsidRPr="00C61D50">
        <w:rPr>
          <w:rFonts w:ascii="Times New Roman" w:hAnsi="Times New Roman" w:cs="Times New Roman"/>
        </w:rPr>
        <w:lastRenderedPageBreak/>
        <w:t>ametist vabastamise kord toimetuse juhi ja peatoimetaja omaga, tagades sellega järjepidevuse ning selgemad õiguslikud alused.</w:t>
      </w:r>
    </w:p>
    <w:p w14:paraId="21296D88" w14:textId="7E41363A" w:rsidR="00D645E2" w:rsidRPr="00C61D50" w:rsidRDefault="0015289B" w:rsidP="00A738D6">
      <w:pPr>
        <w:jc w:val="both"/>
        <w:rPr>
          <w:rFonts w:ascii="Times New Roman" w:hAnsi="Times New Roman" w:cs="Times New Roman"/>
        </w:rPr>
      </w:pPr>
      <w:r w:rsidRPr="35E43334">
        <w:rPr>
          <w:rFonts w:ascii="Times New Roman" w:hAnsi="Times New Roman" w:cs="Times New Roman"/>
          <w:b/>
          <w:bCs/>
        </w:rPr>
        <w:t xml:space="preserve">Eelnõu § 1 punkt </w:t>
      </w:r>
      <w:r w:rsidR="00B03AEE" w:rsidRPr="35E43334">
        <w:rPr>
          <w:rFonts w:ascii="Times New Roman" w:hAnsi="Times New Roman" w:cs="Times New Roman"/>
          <w:b/>
          <w:bCs/>
        </w:rPr>
        <w:t>21</w:t>
      </w:r>
      <w:r w:rsidRPr="35E43334">
        <w:rPr>
          <w:rFonts w:ascii="Times New Roman" w:hAnsi="Times New Roman" w:cs="Times New Roman"/>
          <w:b/>
          <w:bCs/>
        </w:rPr>
        <w:t xml:space="preserve"> -</w:t>
      </w:r>
      <w:r w:rsidRPr="35E43334">
        <w:rPr>
          <w:rFonts w:ascii="Times New Roman" w:hAnsi="Times New Roman" w:cs="Times New Roman"/>
        </w:rPr>
        <w:t xml:space="preserve"> tunnistatakse kehtetuks ERHS § 31 lõige 4, sest eetikanõunikuga sõlmib eelnõu § 1 punkti </w:t>
      </w:r>
      <w:r w:rsidR="00F32BC7" w:rsidRPr="35E43334">
        <w:rPr>
          <w:rFonts w:ascii="Times New Roman" w:hAnsi="Times New Roman" w:cs="Times New Roman"/>
        </w:rPr>
        <w:t>20</w:t>
      </w:r>
      <w:r w:rsidRPr="35E43334">
        <w:rPr>
          <w:rFonts w:ascii="Times New Roman" w:hAnsi="Times New Roman" w:cs="Times New Roman"/>
        </w:rPr>
        <w:t xml:space="preserve"> kohaselt töölepingu nõukogu </w:t>
      </w:r>
      <w:commentRangeStart w:id="33"/>
      <w:r w:rsidRPr="35E43334">
        <w:rPr>
          <w:rFonts w:ascii="Times New Roman" w:hAnsi="Times New Roman" w:cs="Times New Roman"/>
        </w:rPr>
        <w:t>ning eetikanõuniku töötasu otsustab samuti nõukogu</w:t>
      </w:r>
      <w:commentRangeEnd w:id="33"/>
      <w:r>
        <w:commentReference w:id="33"/>
      </w:r>
      <w:r w:rsidRPr="35E43334">
        <w:rPr>
          <w:rFonts w:ascii="Times New Roman" w:hAnsi="Times New Roman" w:cs="Times New Roman"/>
        </w:rPr>
        <w:t>. Säte, et eetikanõuniku ja eetikanõukogu töötajate töötasu otsustab juhatus, ei ole muudatuste valguses enam asjakohane.</w:t>
      </w:r>
    </w:p>
    <w:p w14:paraId="4D5BB00E" w14:textId="605D7BAA"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2</w:t>
      </w:r>
      <w:r w:rsidR="00B03AEE" w:rsidRPr="00C61D50">
        <w:rPr>
          <w:rFonts w:ascii="Times New Roman" w:hAnsi="Times New Roman" w:cs="Times New Roman"/>
          <w:b/>
        </w:rPr>
        <w:t>2</w:t>
      </w:r>
      <w:r w:rsidRPr="00C61D50">
        <w:rPr>
          <w:rFonts w:ascii="Times New Roman" w:hAnsi="Times New Roman" w:cs="Times New Roman"/>
          <w:b/>
        </w:rPr>
        <w:t xml:space="preserve"> -</w:t>
      </w:r>
      <w:r w:rsidRPr="00C61D50">
        <w:rPr>
          <w:rFonts w:ascii="Times New Roman" w:hAnsi="Times New Roman" w:cs="Times New Roman"/>
        </w:rPr>
        <w:t xml:space="preserve"> kõnealuse ee</w:t>
      </w:r>
      <w:r w:rsidR="001F5DA1" w:rsidRPr="00C61D50">
        <w:rPr>
          <w:rFonts w:ascii="Times New Roman" w:hAnsi="Times New Roman" w:cs="Times New Roman"/>
        </w:rPr>
        <w:t>l</w:t>
      </w:r>
      <w:r w:rsidRPr="00C61D50">
        <w:rPr>
          <w:rFonts w:ascii="Times New Roman" w:hAnsi="Times New Roman" w:cs="Times New Roman"/>
        </w:rPr>
        <w:t xml:space="preserve">nõu punktiga jäetakse ERHS-i §-st 33 välja nõue, et Rahvusringhäälingu auditeeritud ja kinnitatud aastaaruanne ja tema tegevusaruanne avaldatakse Riigi Teatajas. </w:t>
      </w:r>
      <w:r w:rsidR="002B37ED" w:rsidRPr="00C61D50">
        <w:rPr>
          <w:rFonts w:ascii="Times New Roman" w:hAnsi="Times New Roman" w:cs="Times New Roman"/>
        </w:rPr>
        <w:t xml:space="preserve">Kehtiva seaduse kohaselt tuleb Rahvusringhäälingu auditeeritud ja kinnitatud aastaaruanne ning tegevusaruanne avaldada nii Riigi Teatajas kui ka Rahvusringhäälingu veebilehel. Praktikas ei ole aruandeid Riigi Teatajas kunagi avaldatud ning selleks puudub ka sisuline vajadus. Rahvusringhääling avalikustab oma aruanded järjepidevalt oma veebilehel, mis tagab läbipaistvuse ja avalikkuse juurdepääsu vajalikule teabele. Muudatusega kõrvaldatakse ebavajalik ja praktikas mittetoimiv kohustus ning viiakse ERHS § 33 vastavusse tegeliku olukorraga. Arvestades, et </w:t>
      </w:r>
      <w:r w:rsidR="000C1F7D" w:rsidRPr="00C61D50">
        <w:rPr>
          <w:rFonts w:ascii="Times New Roman" w:hAnsi="Times New Roman" w:cs="Times New Roman"/>
        </w:rPr>
        <w:t>Rahvusringhääling</w:t>
      </w:r>
      <w:r w:rsidR="002B37ED" w:rsidRPr="00C61D50">
        <w:rPr>
          <w:rFonts w:ascii="Times New Roman" w:hAnsi="Times New Roman" w:cs="Times New Roman"/>
        </w:rPr>
        <w:t xml:space="preserve"> on avalik-õiguslik juriidiline isik, kelle aruandlus on avalik, ei ole paralleelne avaldamine Riigi Teatajas põhjendatud ega otstarbekas.</w:t>
      </w:r>
    </w:p>
    <w:p w14:paraId="517DE506" w14:textId="30979140"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2</w:t>
      </w:r>
      <w:r w:rsidR="00B03AEE" w:rsidRPr="00C61D50">
        <w:rPr>
          <w:rFonts w:ascii="Times New Roman" w:hAnsi="Times New Roman" w:cs="Times New Roman"/>
          <w:b/>
        </w:rPr>
        <w:t>3</w:t>
      </w:r>
      <w:r w:rsidRPr="00C61D50">
        <w:rPr>
          <w:rFonts w:ascii="Times New Roman" w:hAnsi="Times New Roman" w:cs="Times New Roman"/>
          <w:b/>
        </w:rPr>
        <w:t xml:space="preserve"> -</w:t>
      </w:r>
      <w:r w:rsidRPr="00C61D50">
        <w:rPr>
          <w:rFonts w:ascii="Times New Roman" w:hAnsi="Times New Roman" w:cs="Times New Roman"/>
        </w:rPr>
        <w:t xml:space="preserve"> ERHS-i § 36 täiendatakse tekstiosaga, mille sisuks on sättes toodud eriõiguse kasutamise lubamine kooskõlas meediateenuste seaduse §-s 50 sätestatud tingimustega. ERHS § 36 täiendamise eesmärk on selgitada, et Rahvusringhäälingu eriõiguse kasutamine peab toimuma kooskõlas meediateenuste seaduse §-s 50 sätestatud tingimustega. ERHS § 36 kohaselt on Rahvusringhäälingul õigus edastada uudistesaates kuni 90-sekundiline lõik mõne teise Eestis tegutseva meediateenuse osutaja edastatud saatest ilma eelneva nõusoleku ja tasu maksmise kohustuseta. Samal ajal sätestab meediateenuste seaduse § 50 lühilõikude kasutamise üldised tingimused, sealhulgas nõuded nende kasutamise viisi ja eesmärgi kohta.</w:t>
      </w:r>
    </w:p>
    <w:p w14:paraId="65C7EC25"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Muudatusega täpsustatakse, et ERHS-</w:t>
      </w:r>
      <w:proofErr w:type="spellStart"/>
      <w:r w:rsidRPr="00C61D50">
        <w:rPr>
          <w:rFonts w:ascii="Times New Roman" w:hAnsi="Times New Roman" w:cs="Times New Roman"/>
        </w:rPr>
        <w:t>is</w:t>
      </w:r>
      <w:proofErr w:type="spellEnd"/>
      <w:r w:rsidRPr="00C61D50">
        <w:rPr>
          <w:rFonts w:ascii="Times New Roman" w:hAnsi="Times New Roman" w:cs="Times New Roman"/>
        </w:rPr>
        <w:t xml:space="preserve"> sätestatud eriõigus ei välista ega muuda meediateenuste seaduse § 50 kohaseid nõudeid. See tähendab, et Rahvusringhääling peab lühilõike kasutades järgima ka meediateenuste seaduses kehtestatud reegleid. Täpsustus aitab vältida võimalikke tõlgendamisprobleeme ning tagada, et eriõiguse kasutamine ei läheks vastuollu meediateenuste seaduse põhimõtetega.</w:t>
      </w:r>
    </w:p>
    <w:p w14:paraId="41BB46E5" w14:textId="016A5CC9"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 2</w:t>
      </w:r>
      <w:r w:rsidR="00B03AEE" w:rsidRPr="00C61D50">
        <w:rPr>
          <w:rFonts w:ascii="Times New Roman" w:hAnsi="Times New Roman" w:cs="Times New Roman"/>
          <w:b/>
        </w:rPr>
        <w:t>4</w:t>
      </w:r>
      <w:r w:rsidRPr="00C61D50">
        <w:rPr>
          <w:rFonts w:ascii="Times New Roman" w:hAnsi="Times New Roman" w:cs="Times New Roman"/>
          <w:b/>
        </w:rPr>
        <w:t xml:space="preserve"> -</w:t>
      </w:r>
      <w:r w:rsidRPr="00C61D50">
        <w:rPr>
          <w:rFonts w:ascii="Times New Roman" w:hAnsi="Times New Roman" w:cs="Times New Roman"/>
        </w:rPr>
        <w:t xml:space="preserve"> tunnistatakse tervikuna kehtetuks ERHS-i § 37 ehk sundkoopia loovutamisega nõudega seotud sätted. Kehtiva regulatsiooni kohaselt võib Rahvusringhääling nõuda ringhäälinguloa alusel tegutsevalt meediateenuse osutajalt ettekirjutuse alusel salvestisest koopia (sundkoopia) loovutamist, kui salvestis sisaldab eesti rahvuskultuuri või Eesti ajaloo seisukohalt olulisi sündmusi või teoseid ning Rahvusringhäälingul endal sellist salvestist ei ole. Sundkoopia valmistamise ja loovutamise kulud jäävad </w:t>
      </w:r>
      <w:proofErr w:type="spellStart"/>
      <w:r w:rsidRPr="00C61D50">
        <w:rPr>
          <w:rFonts w:ascii="Times New Roman" w:hAnsi="Times New Roman" w:cs="Times New Roman"/>
        </w:rPr>
        <w:t>loovutaja</w:t>
      </w:r>
      <w:proofErr w:type="spellEnd"/>
      <w:r w:rsidRPr="00C61D50">
        <w:rPr>
          <w:rFonts w:ascii="Times New Roman" w:hAnsi="Times New Roman" w:cs="Times New Roman"/>
        </w:rPr>
        <w:t xml:space="preserve"> kanda ning selle täitmata jätmise korral võib rakendada sunnivahendeid.</w:t>
      </w:r>
    </w:p>
    <w:p w14:paraId="489B97E8"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Praktikas ei ole sundkoopia loovutamise nõuet rakendatud. Sellel on mitu põhjust. Esiteks ei saa Rahvusringhääling sundkoopiat kasutada oma programmides ega arhiivis üldsusele kättesaadavaks teha, kuna autoriõigused jäävad </w:t>
      </w:r>
      <w:proofErr w:type="spellStart"/>
      <w:r w:rsidRPr="00C61D50">
        <w:rPr>
          <w:rFonts w:ascii="Times New Roman" w:hAnsi="Times New Roman" w:cs="Times New Roman"/>
        </w:rPr>
        <w:t>loovutajale</w:t>
      </w:r>
      <w:proofErr w:type="spellEnd"/>
      <w:r w:rsidRPr="00C61D50">
        <w:rPr>
          <w:rFonts w:ascii="Times New Roman" w:hAnsi="Times New Roman" w:cs="Times New Roman"/>
        </w:rPr>
        <w:t xml:space="preserve">. Teiseks tooks pelgalt arhiveerimise eesmärgil koopia </w:t>
      </w:r>
      <w:r w:rsidRPr="00C61D50">
        <w:rPr>
          <w:rFonts w:ascii="Times New Roman" w:hAnsi="Times New Roman" w:cs="Times New Roman"/>
        </w:rPr>
        <w:lastRenderedPageBreak/>
        <w:t>kogumine kaasa ebaproportsionaalselt suure halduskoormuse ja rahalised kulud. Kolmandaks arhiveerivad meediateenuste osutajad oma toodangut ise ning neil on selleks otsene huvi.</w:t>
      </w:r>
    </w:p>
    <w:p w14:paraId="141F7B85"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Muudatusega kaotatakse kasutamata ja sisuliselt ebaotstarbekas regulatsioon, vähendades õigusraamistikus tarbetut halduskoormust ning edendades selget ja toimivat normikeskkonda.</w:t>
      </w:r>
    </w:p>
    <w:p w14:paraId="16D267CC" w14:textId="2879B690" w:rsidR="00D645E2" w:rsidRPr="00C61D50" w:rsidRDefault="0015289B" w:rsidP="00A738D6">
      <w:pPr>
        <w:jc w:val="both"/>
        <w:rPr>
          <w:rFonts w:ascii="Times New Roman" w:hAnsi="Times New Roman" w:cs="Times New Roman"/>
        </w:rPr>
      </w:pPr>
      <w:r w:rsidRPr="00C61D50">
        <w:rPr>
          <w:rFonts w:ascii="Times New Roman" w:hAnsi="Times New Roman" w:cs="Times New Roman"/>
          <w:b/>
        </w:rPr>
        <w:t>Eelnõu § 1 punktis 2</w:t>
      </w:r>
      <w:r w:rsidR="00B03AEE" w:rsidRPr="00C61D50">
        <w:rPr>
          <w:rFonts w:ascii="Times New Roman" w:hAnsi="Times New Roman" w:cs="Times New Roman"/>
          <w:b/>
        </w:rPr>
        <w:t>5</w:t>
      </w:r>
      <w:r w:rsidRPr="00C61D50">
        <w:rPr>
          <w:rFonts w:ascii="Times New Roman" w:hAnsi="Times New Roman" w:cs="Times New Roman"/>
          <w:b/>
        </w:rPr>
        <w:t xml:space="preserve"> -</w:t>
      </w:r>
      <w:r w:rsidRPr="00C61D50">
        <w:rPr>
          <w:rFonts w:ascii="Times New Roman" w:hAnsi="Times New Roman" w:cs="Times New Roman"/>
        </w:rPr>
        <w:t xml:space="preserve"> on toodud rakendussäte eelnõu § 1 punktides 1</w:t>
      </w:r>
      <w:r w:rsidR="00F32BC7" w:rsidRPr="00C61D50">
        <w:rPr>
          <w:rFonts w:ascii="Times New Roman" w:hAnsi="Times New Roman" w:cs="Times New Roman"/>
        </w:rPr>
        <w:t>8</w:t>
      </w:r>
      <w:r w:rsidRPr="00C61D50">
        <w:rPr>
          <w:rFonts w:ascii="Times New Roman" w:hAnsi="Times New Roman" w:cs="Times New Roman"/>
        </w:rPr>
        <w:t xml:space="preserve"> ja </w:t>
      </w:r>
      <w:r w:rsidR="00F32BC7" w:rsidRPr="00C61D50">
        <w:rPr>
          <w:rFonts w:ascii="Times New Roman" w:hAnsi="Times New Roman" w:cs="Times New Roman"/>
        </w:rPr>
        <w:t>20</w:t>
      </w:r>
      <w:r w:rsidRPr="00C61D50">
        <w:rPr>
          <w:rFonts w:ascii="Times New Roman" w:hAnsi="Times New Roman" w:cs="Times New Roman"/>
        </w:rPr>
        <w:t xml:space="preserve"> tehtud muudatuse jaoks. Tulenevalt sellest, et seadusega nähakse Rahvusringhäälingu peatoimetajale, toimetuse juhile ja eetikanõunikule tähtajaline töösuhe ja hetkel on need tähtajatud, on vajalik ette näha rakendussäte. Eelnõu näeb ette, et need, kes on praegu tähtajatu töölepinguga, nende viieaastast tähtaega hakatakse arvestama seaduse jõustumise hetkest.</w:t>
      </w:r>
    </w:p>
    <w:p w14:paraId="210BEA36" w14:textId="312C6F7C" w:rsidR="00934A25" w:rsidRPr="00C61D50" w:rsidRDefault="007B369C" w:rsidP="00934A25">
      <w:pPr>
        <w:jc w:val="both"/>
        <w:rPr>
          <w:rFonts w:ascii="Times New Roman" w:hAnsi="Times New Roman" w:cs="Times New Roman"/>
        </w:rPr>
      </w:pPr>
      <w:r w:rsidRPr="00C61D50">
        <w:rPr>
          <w:rFonts w:ascii="Times New Roman" w:hAnsi="Times New Roman" w:cs="Times New Roman"/>
          <w:b/>
          <w:bCs/>
        </w:rPr>
        <w:t xml:space="preserve">Eelnõu § 1 punkt 26 </w:t>
      </w:r>
      <w:r w:rsidR="00934A25" w:rsidRPr="00C61D50">
        <w:rPr>
          <w:rFonts w:ascii="Times New Roman" w:hAnsi="Times New Roman" w:cs="Times New Roman"/>
          <w:b/>
          <w:bCs/>
        </w:rPr>
        <w:t>–</w:t>
      </w:r>
      <w:r w:rsidRPr="00C61D50">
        <w:rPr>
          <w:rFonts w:ascii="Times New Roman" w:hAnsi="Times New Roman" w:cs="Times New Roman"/>
        </w:rPr>
        <w:t xml:space="preserve"> </w:t>
      </w:r>
      <w:r w:rsidR="00934A25" w:rsidRPr="00C61D50">
        <w:rPr>
          <w:rFonts w:ascii="Times New Roman" w:hAnsi="Times New Roman" w:cs="Times New Roman"/>
        </w:rPr>
        <w:t>ERHS-i täiendatakse §-ga 41</w:t>
      </w:r>
      <w:r w:rsidR="00934A25" w:rsidRPr="00C61D50">
        <w:rPr>
          <w:rFonts w:ascii="Times New Roman" w:hAnsi="Times New Roman" w:cs="Times New Roman"/>
          <w:vertAlign w:val="superscript"/>
        </w:rPr>
        <w:t>2</w:t>
      </w:r>
      <w:r w:rsidR="00934A25" w:rsidRPr="00C61D50">
        <w:rPr>
          <w:rFonts w:ascii="Times New Roman" w:hAnsi="Times New Roman" w:cs="Times New Roman"/>
        </w:rPr>
        <w:t xml:space="preserve">, mis reguleerib esimese raamlepingu sõlmimist.  Lõike 1 kohaselt peab esimene raamleping olema sõlmitud hiljemalt 2026. aasta 30. septembriks ning see hakkab kehtima ajavahemikul 1. jaanuarist 2028 kuni 31. detsembrini 2031. </w:t>
      </w:r>
      <w:commentRangeStart w:id="34"/>
      <w:r w:rsidR="00934A25" w:rsidRPr="00C61D50">
        <w:rPr>
          <w:rFonts w:ascii="Times New Roman" w:hAnsi="Times New Roman" w:cs="Times New Roman"/>
        </w:rPr>
        <w:t xml:space="preserve">Selline ajastus võimaldab raamlepingu kehtivuse loogilist sidumist Riigikogu valimistsükliga </w:t>
      </w:r>
      <w:commentRangeEnd w:id="34"/>
      <w:r w:rsidR="006A6AF2">
        <w:rPr>
          <w:rStyle w:val="Kommentaariviide"/>
        </w:rPr>
        <w:commentReference w:id="34"/>
      </w:r>
      <w:r w:rsidR="00934A25" w:rsidRPr="00C61D50">
        <w:rPr>
          <w:rFonts w:ascii="Times New Roman" w:hAnsi="Times New Roman" w:cs="Times New Roman"/>
        </w:rPr>
        <w:t>ning loob ajapuhvri toetuse suuruse prognoosimiseks ja kavandamiseks.</w:t>
      </w:r>
    </w:p>
    <w:p w14:paraId="2A3AB1ED" w14:textId="5F17AE91" w:rsidR="00934A25" w:rsidRPr="00C61D50" w:rsidRDefault="00934A25" w:rsidP="00934A25">
      <w:pPr>
        <w:jc w:val="both"/>
        <w:rPr>
          <w:rFonts w:ascii="Times New Roman" w:hAnsi="Times New Roman" w:cs="Times New Roman"/>
        </w:rPr>
      </w:pPr>
      <w:commentRangeStart w:id="35"/>
      <w:r w:rsidRPr="00C61D50">
        <w:rPr>
          <w:rFonts w:ascii="Times New Roman" w:hAnsi="Times New Roman" w:cs="Times New Roman"/>
        </w:rPr>
        <w:t>Lõikes 2 täpsustatakse, millest lähtutakse toetuse suuruse määramisel esimeseks raamlepinguperioodiks. Aluseks võetakse Rahvusringhäälingule 2024. aasta riigieelarvest eraldatud toetus, millele lisandub summa, mis on alates 2024. aastast täiendavalt eraldatud töötasude tõusuks ning prognoositav kulubaasi muutus aastatel 2028–2031, lähtudes kehtivast makromajandus- ja rahandusprognoosist iga aasta kohta eraldi.</w:t>
      </w:r>
      <w:commentRangeEnd w:id="35"/>
      <w:r w:rsidR="00CB09D0">
        <w:rPr>
          <w:rStyle w:val="Kommentaariviide"/>
        </w:rPr>
        <w:commentReference w:id="35"/>
      </w:r>
    </w:p>
    <w:p w14:paraId="42DCCECC" w14:textId="2A90C8A5" w:rsidR="00934A25" w:rsidRPr="00C61D50" w:rsidRDefault="00934A25" w:rsidP="00934A25">
      <w:pPr>
        <w:jc w:val="both"/>
        <w:rPr>
          <w:rFonts w:ascii="Times New Roman" w:hAnsi="Times New Roman" w:cs="Times New Roman"/>
        </w:rPr>
      </w:pPr>
      <w:r w:rsidRPr="00C61D50">
        <w:rPr>
          <w:rFonts w:ascii="Times New Roman" w:hAnsi="Times New Roman" w:cs="Times New Roman"/>
        </w:rPr>
        <w:t>Selline lähenemine tagab toetuse määramise arvestusliku objektiivsuse ning kooskõla Euroopa meediavabaduse määruse nõuetega, mille kohaselt peab avalik-õigusliku meedia rahastamine tuginema eelnevalt kehtestatud selgetele ja läbipaistvatele kriteeriumidele.</w:t>
      </w:r>
    </w:p>
    <w:p w14:paraId="20E4C5B8" w14:textId="5E8F0AAF" w:rsidR="00D645E2" w:rsidRPr="00C61D50" w:rsidRDefault="0015289B" w:rsidP="00A738D6">
      <w:pPr>
        <w:jc w:val="both"/>
        <w:rPr>
          <w:rFonts w:ascii="Times New Roman" w:hAnsi="Times New Roman" w:cs="Times New Roman"/>
          <w:b/>
          <w:bCs/>
        </w:rPr>
      </w:pPr>
      <w:commentRangeStart w:id="36"/>
      <w:r w:rsidRPr="35E43334">
        <w:rPr>
          <w:rFonts w:ascii="Times New Roman" w:hAnsi="Times New Roman" w:cs="Times New Roman"/>
          <w:b/>
          <w:bCs/>
        </w:rPr>
        <w:t>3.</w:t>
      </w:r>
      <w:r w:rsidR="002B37ED" w:rsidRPr="35E43334">
        <w:rPr>
          <w:rFonts w:ascii="Times New Roman" w:hAnsi="Times New Roman" w:cs="Times New Roman"/>
          <w:b/>
          <w:bCs/>
        </w:rPr>
        <w:t>1</w:t>
      </w:r>
      <w:r w:rsidRPr="35E43334">
        <w:rPr>
          <w:rFonts w:ascii="Times New Roman" w:hAnsi="Times New Roman" w:cs="Times New Roman"/>
          <w:b/>
          <w:bCs/>
        </w:rPr>
        <w:t>. Seaduse jõustumise selgitused</w:t>
      </w:r>
    </w:p>
    <w:p w14:paraId="273C95D1" w14:textId="54F167F0" w:rsidR="00D645E2" w:rsidRPr="00C61D50" w:rsidRDefault="0015289B" w:rsidP="00A738D6">
      <w:pPr>
        <w:jc w:val="both"/>
        <w:rPr>
          <w:rFonts w:ascii="Times New Roman" w:hAnsi="Times New Roman" w:cs="Times New Roman"/>
        </w:rPr>
      </w:pPr>
      <w:r w:rsidRPr="35E43334">
        <w:rPr>
          <w:rFonts w:ascii="Times New Roman" w:hAnsi="Times New Roman" w:cs="Times New Roman"/>
        </w:rPr>
        <w:t>Seadus jõustub 2026. aasta 1. juunil. Kindlal kuupäeval jõustumist on eelistatud üldises korras jõustumisele, kuna see võimaldab paremini ajastada ka seaduse uue rakendusakti jõustum</w:t>
      </w:r>
      <w:r w:rsidR="006803DF" w:rsidRPr="35E43334">
        <w:rPr>
          <w:rFonts w:ascii="Times New Roman" w:hAnsi="Times New Roman" w:cs="Times New Roman"/>
        </w:rPr>
        <w:t>i</w:t>
      </w:r>
      <w:r w:rsidRPr="35E43334">
        <w:rPr>
          <w:rFonts w:ascii="Times New Roman" w:hAnsi="Times New Roman" w:cs="Times New Roman"/>
        </w:rPr>
        <w:t xml:space="preserve">st. </w:t>
      </w:r>
      <w:commentRangeEnd w:id="36"/>
      <w:r>
        <w:commentReference w:id="36"/>
      </w:r>
    </w:p>
    <w:p w14:paraId="5A4C37B5" w14:textId="15DF7D84" w:rsidR="00D645E2" w:rsidRPr="00C61D50" w:rsidRDefault="0015289B" w:rsidP="00A738D6">
      <w:pPr>
        <w:jc w:val="both"/>
        <w:rPr>
          <w:rFonts w:ascii="Times New Roman" w:hAnsi="Times New Roman" w:cs="Times New Roman"/>
          <w:b/>
          <w:bCs/>
        </w:rPr>
      </w:pPr>
      <w:commentRangeStart w:id="37"/>
      <w:commentRangeStart w:id="38"/>
      <w:r w:rsidRPr="00C61D50">
        <w:rPr>
          <w:rFonts w:ascii="Times New Roman" w:hAnsi="Times New Roman" w:cs="Times New Roman"/>
          <w:b/>
          <w:bCs/>
        </w:rPr>
        <w:t>3.</w:t>
      </w:r>
      <w:r w:rsidR="002B37ED" w:rsidRPr="00C61D50">
        <w:rPr>
          <w:rFonts w:ascii="Times New Roman" w:hAnsi="Times New Roman" w:cs="Times New Roman"/>
          <w:b/>
          <w:bCs/>
        </w:rPr>
        <w:t>2</w:t>
      </w:r>
      <w:r w:rsidRPr="00C61D50">
        <w:rPr>
          <w:rFonts w:ascii="Times New Roman" w:hAnsi="Times New Roman" w:cs="Times New Roman"/>
          <w:b/>
          <w:bCs/>
        </w:rPr>
        <w:t>. Põhiseaduspärasuse analüüs</w:t>
      </w:r>
      <w:commentRangeEnd w:id="37"/>
      <w:r w:rsidR="007863D3">
        <w:rPr>
          <w:rStyle w:val="Kommentaariviide"/>
        </w:rPr>
        <w:commentReference w:id="37"/>
      </w:r>
      <w:commentRangeEnd w:id="38"/>
      <w:r w:rsidR="00647DC6">
        <w:rPr>
          <w:rStyle w:val="Kommentaariviide"/>
        </w:rPr>
        <w:commentReference w:id="38"/>
      </w:r>
    </w:p>
    <w:p w14:paraId="39021137" w14:textId="2894912A"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ERHS § 4 kohaselt on Rahvusringhäälingu eesmärk kaasa aidata Eesti Vabariigi põhiseadusega (edaspidi </w:t>
      </w:r>
      <w:r w:rsidRPr="00C61D50">
        <w:rPr>
          <w:rFonts w:ascii="Times New Roman" w:hAnsi="Times New Roman" w:cs="Times New Roman"/>
          <w:i/>
          <w:iCs/>
        </w:rPr>
        <w:t>PS</w:t>
      </w:r>
      <w:r w:rsidRPr="00C61D50">
        <w:rPr>
          <w:rFonts w:ascii="Times New Roman" w:hAnsi="Times New Roman" w:cs="Times New Roman"/>
        </w:rPr>
        <w:t xml:space="preserve">) sätestatud Eesti riigi ülesannete täitmisele ning seejuures peavad ERHS § 4 punktide 5 ja 9 kohaselt Rahvusringhäälingu programmid, saated ja tegevus aitama kaasa demokraatliku riigikorralduse edendamisele ning tagama igaühele vabaks eneseteostuseks vajaliku informatsiooni saamise. Rahvusringhäälingu kui avalik-õigusliku ringhäälingu olemuslik eesmärk on pakkuda kõikidele ühiskonnaliikmetele (erinevatele sotsiaalsetele, rahvuslikele jms rühmadele) mitmekesist objektiivset teavet tasuta ja võimalikult kättesaadavalt. Et Rahvusringhääling saaks nimetatud ülesannet täita, peab ta seda tegema võimalikult laiapõhjaliselt eri platvormidel ja selle ülesande täitmiseks peab olema piisav rahastus. Rahvusringhäälingu tegevuse sidumine tehnoloogianeutraalsuse põhimõttega tähendab, et avalik-õiguslik meediateenus ei ole piiratud </w:t>
      </w:r>
      <w:r w:rsidRPr="00C61D50">
        <w:rPr>
          <w:rFonts w:ascii="Times New Roman" w:hAnsi="Times New Roman" w:cs="Times New Roman"/>
        </w:rPr>
        <w:lastRenderedPageBreak/>
        <w:t xml:space="preserve">konkreetse levikanali või tehnilise platvormiga (nt televisioon, raadio), vaid lähtub sisulisest eesmärgist </w:t>
      </w:r>
      <w:r w:rsidR="00D81086" w:rsidRPr="00C61D50">
        <w:rPr>
          <w:rFonts w:ascii="Times New Roman" w:hAnsi="Times New Roman" w:cs="Times New Roman"/>
        </w:rPr>
        <w:t xml:space="preserve">ehk </w:t>
      </w:r>
      <w:r w:rsidRPr="00C61D50">
        <w:rPr>
          <w:rFonts w:ascii="Times New Roman" w:hAnsi="Times New Roman" w:cs="Times New Roman"/>
        </w:rPr>
        <w:t>ühiskondliku funktsiooni täitmisest.</w:t>
      </w:r>
    </w:p>
    <w:p w14:paraId="0078724B" w14:textId="77777777" w:rsidR="006803DF" w:rsidRPr="00C61D50" w:rsidRDefault="0015289B" w:rsidP="00A738D6">
      <w:pPr>
        <w:jc w:val="both"/>
        <w:rPr>
          <w:rFonts w:ascii="Times New Roman" w:hAnsi="Times New Roman" w:cs="Times New Roman"/>
        </w:rPr>
      </w:pPr>
      <w:r w:rsidRPr="00C61D50">
        <w:rPr>
          <w:rFonts w:ascii="Times New Roman" w:hAnsi="Times New Roman" w:cs="Times New Roman"/>
        </w:rPr>
        <w:t xml:space="preserve">PS § 44 järgi on igaühel õigus vabalt saada üldiseks kasutamiseks levitatavat informatsiooni. Riik peab tagama, et teabele juurdepääs oleks üldse võimalik (nt raadio- ja televisioonilevi riigi kõigis piirkondades vms) ning et piiratud vabadusega ja puuetega inimestel oleks juurdepääs olulisemale informatsioonile. Olulisemale informatsioonile juurdepääsu tagamisel ning suure hulga informatsiooni säilitamise ja levitamise võimes mängib olulist rolli tehnoloogia areng. Internetist on kujunenud informatsiooni jagamise ja selle tarbimise tähtsaim platvorm. </w:t>
      </w:r>
    </w:p>
    <w:p w14:paraId="1F5B4B7E" w14:textId="4C2D49E3" w:rsidR="00D645E2" w:rsidRPr="00C61D50" w:rsidRDefault="0015289B" w:rsidP="00A738D6">
      <w:pPr>
        <w:jc w:val="both"/>
        <w:rPr>
          <w:rFonts w:ascii="Times New Roman" w:hAnsi="Times New Roman" w:cs="Times New Roman"/>
        </w:rPr>
      </w:pPr>
      <w:r w:rsidRPr="00C61D50">
        <w:rPr>
          <w:rFonts w:ascii="Times New Roman" w:hAnsi="Times New Roman" w:cs="Times New Roman"/>
        </w:rPr>
        <w:t>PS § 44 lõikes 1 sätestatud põhiõiguse riive võib seisneda nii üldiseks kasutamiseks mõeldud informatsioonile juurdepääsu takistamises kui ka avaliku võimu tegematajätmistes, näiteks mingisuguse olemuslikult üldiseks kasutamiseks mõeldud info avalikustamata jätmine, selliste sammude astumata jätmine, mis tagaks vähemalt teatud minimaalsel määral võimaluse üldiseks kasutamiseks mõeldud informatsioonile juurde pääseda.</w:t>
      </w:r>
    </w:p>
    <w:p w14:paraId="1F757007" w14:textId="3AC3D186" w:rsidR="00D645E2" w:rsidRPr="00C61D50" w:rsidRDefault="0015289B" w:rsidP="00A738D6">
      <w:pPr>
        <w:jc w:val="both"/>
        <w:rPr>
          <w:rFonts w:ascii="Times New Roman" w:hAnsi="Times New Roman" w:cs="Times New Roman"/>
        </w:rPr>
      </w:pPr>
      <w:r w:rsidRPr="00C61D50">
        <w:rPr>
          <w:rFonts w:ascii="Times New Roman" w:hAnsi="Times New Roman" w:cs="Times New Roman"/>
        </w:rPr>
        <w:t>PS § 6 on üks rahvusriigi põhimõtet väljendav PS norm, mille kaudu viib riik ellu preambulis nimetatud ülesannet tagada eesti rahvuse, keele ja kultuuri säilimine läbi aegade. PS §-st 6 tuleneb riigi kohustus tagada eesti keele igakülgne arenemine teadus- ja kultuurkeelena. Selleks on vaja, et eesti keelt kasutataks kõigil olulistel elualadel ja sellel oleks vajalikud väljendusvahendid , mistõttu on põhjendatud, et selle ülesande täitmiseks kasutatakse erinevaid meediaplatvorme.</w:t>
      </w:r>
    </w:p>
    <w:p w14:paraId="775785BF" w14:textId="79BE69D2" w:rsidR="00D645E2" w:rsidRPr="00C61D50" w:rsidRDefault="0015289B" w:rsidP="00A738D6">
      <w:pPr>
        <w:jc w:val="both"/>
        <w:rPr>
          <w:rFonts w:ascii="Times New Roman" w:hAnsi="Times New Roman" w:cs="Times New Roman"/>
        </w:rPr>
      </w:pPr>
      <w:r w:rsidRPr="00C61D50">
        <w:rPr>
          <w:rFonts w:ascii="Times New Roman" w:hAnsi="Times New Roman" w:cs="Times New Roman"/>
        </w:rPr>
        <w:t>Rahvusringhäälingu rahastamismudel</w:t>
      </w:r>
      <w:r w:rsidR="00F32BC7" w:rsidRPr="00C61D50">
        <w:rPr>
          <w:rFonts w:ascii="Times New Roman" w:hAnsi="Times New Roman" w:cs="Times New Roman"/>
        </w:rPr>
        <w:t>i</w:t>
      </w:r>
      <w:r w:rsidRPr="00C61D50">
        <w:rPr>
          <w:rFonts w:ascii="Times New Roman" w:hAnsi="Times New Roman" w:cs="Times New Roman"/>
        </w:rPr>
        <w:t xml:space="preserve"> pakutud lahendusega, suureneb Rahvusringhäälingu sõltumatus poliitilisest mõjutamisest. Demokraatia põhimõte on sätestatud PS §-s 1, mille kohaselt on Eesti iseseisev ja sõltumatu demokraatlik vabariik, kus kõrgeima riigivõimu kandja on rahvas. Demokraatia toimimise eeldus on vabad valimised, ühinemisvabadus, võimude lahusus ja sõltumatu kohus, väljendusvabadus ja vaba ajakirjandus, inimõiguste ja vabaduste austamine, riigivõimu avalikkus ning poliitiline ja õiguslik vastutus. Duaalses meediasüsteemis toimivad era- ja avalik-õiguslik meedia tasakaalus, kusjuures vaba ja sõltumatu avalik-õigusliku meedia toimimise eeldus on piisav ja täitevvõimust sõltumatu rahastus ning poliitiliselt tasakaalustatud nõukogu.</w:t>
      </w:r>
    </w:p>
    <w:p w14:paraId="73B2DBFB" w14:textId="29AD9769"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PS § 3 kohaselt on õigusriigi põhimõte seotud seaduslikkuse põhimõttega, mille kohaselt riigivõimu teostatakse üksnes </w:t>
      </w:r>
      <w:proofErr w:type="spellStart"/>
      <w:r w:rsidR="00F32BC7" w:rsidRPr="00C61D50">
        <w:rPr>
          <w:rFonts w:ascii="Times New Roman" w:hAnsi="Times New Roman" w:cs="Times New Roman"/>
        </w:rPr>
        <w:t>PS-i</w:t>
      </w:r>
      <w:proofErr w:type="spellEnd"/>
      <w:r w:rsidRPr="00C61D50">
        <w:rPr>
          <w:rFonts w:ascii="Times New Roman" w:hAnsi="Times New Roman" w:cs="Times New Roman"/>
        </w:rPr>
        <w:t xml:space="preserve"> ja sellega kooskõlas olevate seaduste alusel ning mille järgi on rahvusvahelise õiguse üldtunnustatud põhimõtted ja normid Eesti õigussüsteemi lahutamatu osa. Seetõttu on igati asjakohane eelnõus toodud kõikide muudatuste õigusloome tasandil lahendamine, mida toetavad seletuskirjas kirjeldatud Euroopa Liidu normid ja üldtunnustatud põhimõtted. Kõnealused muudatused on kooskõlas </w:t>
      </w:r>
      <w:r w:rsidR="00F32BC7" w:rsidRPr="00C61D50">
        <w:rPr>
          <w:rFonts w:ascii="Times New Roman" w:hAnsi="Times New Roman" w:cs="Times New Roman"/>
        </w:rPr>
        <w:t>PS-</w:t>
      </w:r>
      <w:proofErr w:type="spellStart"/>
      <w:r w:rsidRPr="00C61D50">
        <w:rPr>
          <w:rFonts w:ascii="Times New Roman" w:hAnsi="Times New Roman" w:cs="Times New Roman"/>
        </w:rPr>
        <w:t>ga</w:t>
      </w:r>
      <w:proofErr w:type="spellEnd"/>
      <w:r w:rsidRPr="00C61D50">
        <w:rPr>
          <w:rFonts w:ascii="Times New Roman" w:hAnsi="Times New Roman" w:cs="Times New Roman"/>
        </w:rPr>
        <w:t xml:space="preserve"> ning teenivad demokraatliku ja avatud ühiskonna huve. Need tugevdavad Rahvusringhäälingu sõltumatust, suurendavad läbipaistvust ja tagavad parema vastavuse Euroopa Liidu õigusele.</w:t>
      </w:r>
    </w:p>
    <w:p w14:paraId="2FAE2618" w14:textId="77777777" w:rsidR="00D645E2" w:rsidRPr="00C61D50" w:rsidRDefault="0015289B" w:rsidP="00A738D6">
      <w:pPr>
        <w:jc w:val="both"/>
        <w:rPr>
          <w:rFonts w:ascii="Times New Roman" w:hAnsi="Times New Roman" w:cs="Times New Roman"/>
        </w:rPr>
      </w:pPr>
      <w:r w:rsidRPr="00C61D50">
        <w:rPr>
          <w:rFonts w:ascii="Times New Roman" w:hAnsi="Times New Roman" w:cs="Times New Roman"/>
        </w:rPr>
        <w:t xml:space="preserve">Eelnõus pakutud lahendused seonduvad ka PS §-s 14 sätestatud õigusega heale haldusele. Õigus heale haldusele on teisisõnu menetlus- ja korralduspõhiõigus, mis kohustab riiki aktiivselt tegusema põhiõiguste tagamisel ja muu hulgas looma õiguslikud raamid mistahes menetluse õige ja õiglase tulemuse saavutamiseks. Kuna Riigikohus on leidnud, et menetlus- ja </w:t>
      </w:r>
      <w:r w:rsidRPr="00C61D50">
        <w:rPr>
          <w:rFonts w:ascii="Times New Roman" w:hAnsi="Times New Roman" w:cs="Times New Roman"/>
        </w:rPr>
        <w:lastRenderedPageBreak/>
        <w:t>korralduspõhiõiguse riive võib seisneda selles, et õigusakte ei suudeta uuele olukorrale kohandada, tuleb Rahvusringhäälingu tegevuse õiguspärasuse huvides seda kiiremas korras teha.</w:t>
      </w:r>
    </w:p>
    <w:p w14:paraId="46F82E93" w14:textId="77777777" w:rsidR="00D645E2" w:rsidRPr="00C61D50" w:rsidRDefault="0015289B" w:rsidP="00A738D6">
      <w:pPr>
        <w:jc w:val="both"/>
        <w:rPr>
          <w:rFonts w:ascii="Times New Roman" w:hAnsi="Times New Roman" w:cs="Times New Roman"/>
          <w:b/>
          <w:bCs/>
        </w:rPr>
      </w:pPr>
      <w:r w:rsidRPr="00C61D50">
        <w:rPr>
          <w:rFonts w:ascii="Times New Roman" w:hAnsi="Times New Roman" w:cs="Times New Roman"/>
          <w:b/>
          <w:bCs/>
        </w:rPr>
        <w:t>4. Eelnõu terminoloogia</w:t>
      </w:r>
    </w:p>
    <w:p w14:paraId="3A1F9EA9" w14:textId="78A41200" w:rsidR="00D645E2" w:rsidRPr="00C61D50" w:rsidRDefault="0015289B" w:rsidP="00A738D6">
      <w:pPr>
        <w:jc w:val="both"/>
        <w:rPr>
          <w:rFonts w:ascii="Times New Roman" w:hAnsi="Times New Roman" w:cs="Times New Roman"/>
        </w:rPr>
      </w:pPr>
      <w:r w:rsidRPr="00C61D50">
        <w:rPr>
          <w:rFonts w:ascii="Times New Roman" w:hAnsi="Times New Roman" w:cs="Times New Roman"/>
          <w:bCs/>
        </w:rPr>
        <w:t>Eelnõuga võetakse ERHS-</w:t>
      </w:r>
      <w:proofErr w:type="spellStart"/>
      <w:r w:rsidRPr="00C61D50">
        <w:rPr>
          <w:rFonts w:ascii="Times New Roman" w:hAnsi="Times New Roman" w:cs="Times New Roman"/>
          <w:bCs/>
        </w:rPr>
        <w:t>is</w:t>
      </w:r>
      <w:proofErr w:type="spellEnd"/>
      <w:r w:rsidRPr="00C61D50">
        <w:rPr>
          <w:rFonts w:ascii="Times New Roman" w:hAnsi="Times New Roman" w:cs="Times New Roman"/>
          <w:bCs/>
        </w:rPr>
        <w:t xml:space="preserve"> kasut</w:t>
      </w:r>
      <w:r w:rsidR="00981462" w:rsidRPr="00C61D50">
        <w:rPr>
          <w:rFonts w:ascii="Times New Roman" w:hAnsi="Times New Roman" w:cs="Times New Roman"/>
          <w:bCs/>
        </w:rPr>
        <w:t>u</w:t>
      </w:r>
      <w:r w:rsidRPr="00C61D50">
        <w:rPr>
          <w:rFonts w:ascii="Times New Roman" w:hAnsi="Times New Roman" w:cs="Times New Roman"/>
          <w:bCs/>
        </w:rPr>
        <w:t xml:space="preserve">sele termin "uus meediateenus". </w:t>
      </w:r>
      <w:r w:rsidRPr="00C61D50">
        <w:rPr>
          <w:rFonts w:ascii="Times New Roman" w:hAnsi="Times New Roman" w:cs="Times New Roman"/>
        </w:rPr>
        <w:t>Uue meediateenusena ERHS-i tähenduses mõistetakse Euroopa meediavabaduse määruse artiklis 2 nimetatud definitsioonile vastavat Rahvusringhäälingu kavandatav meediateenust, mida ta ei ole varasemalt pakkunud või mis on olemasoleva meediateenuse tehnoloogiline edasiarendus ning mis omab kummalgi juhul märkimisväärset mõju meediaturule, sealhulgas teenuse nõudlusele ja konkurentsiolukorrale. Uue termini kasutuselevõtmine on vajalik, et määratleda hindamiskohustuse ulatus. Lisaks võimaldab uue meediateenuse mõiste selgelt eristada seniseid teenuseid ja selliseid, mis tähistavad olulist tehnoloogilist või sisulist muutust. Uus mõiste aitab hõlmata ka tehnoloogilisi edasiarendusi, mis ei pruugi sisuliselt olla täiesti uued, kuid millel on siiski oluline mõju meediaturule. Seeläbi tagatakse, et õiguslik raamistik püsib asjakohane ka innovatsiooni kontekstis.</w:t>
      </w:r>
    </w:p>
    <w:p w14:paraId="6A168A64" w14:textId="77777777" w:rsidR="00D645E2" w:rsidRPr="00C61D50" w:rsidRDefault="0015289B" w:rsidP="00A738D6">
      <w:pPr>
        <w:jc w:val="both"/>
        <w:rPr>
          <w:rFonts w:ascii="Times New Roman" w:hAnsi="Times New Roman" w:cs="Times New Roman"/>
          <w:b/>
          <w:bCs/>
        </w:rPr>
      </w:pPr>
      <w:commentRangeStart w:id="39"/>
      <w:r w:rsidRPr="00C61D50">
        <w:rPr>
          <w:rFonts w:ascii="Times New Roman" w:hAnsi="Times New Roman" w:cs="Times New Roman"/>
          <w:b/>
          <w:bCs/>
        </w:rPr>
        <w:t>5. Eelnõu vastavus Euroopa Liidu õigusele</w:t>
      </w:r>
      <w:commentRangeEnd w:id="39"/>
      <w:r w:rsidR="00072D90">
        <w:rPr>
          <w:rStyle w:val="Kommentaariviide"/>
        </w:rPr>
        <w:commentReference w:id="39"/>
      </w:r>
    </w:p>
    <w:p w14:paraId="7D90A3E2" w14:textId="39F6EA2E" w:rsidR="00D645E2" w:rsidRPr="00C61D50" w:rsidRDefault="0015289B" w:rsidP="00A738D6">
      <w:pPr>
        <w:jc w:val="both"/>
        <w:rPr>
          <w:rFonts w:ascii="Times New Roman" w:hAnsi="Times New Roman" w:cs="Times New Roman"/>
        </w:rPr>
      </w:pPr>
      <w:r w:rsidRPr="00C61D50">
        <w:rPr>
          <w:rFonts w:ascii="Times New Roman" w:hAnsi="Times New Roman" w:cs="Times New Roman"/>
        </w:rPr>
        <w:t>Eelnõu on kooskõlas Euroopa meediavabaduse määrusega ning riigiabi eeskirjadega, sealhulgas riigiabi teatisega. Eelnõuga luuakse Euroopa meediavabaduse määruse kui ka</w:t>
      </w:r>
      <w:r w:rsidR="000C1F7D" w:rsidRPr="00C61D50">
        <w:rPr>
          <w:rFonts w:ascii="Times New Roman" w:hAnsi="Times New Roman" w:cs="Times New Roman"/>
        </w:rPr>
        <w:t xml:space="preserve"> riigiabi</w:t>
      </w:r>
      <w:r w:rsidRPr="00C61D50">
        <w:rPr>
          <w:rFonts w:ascii="Times New Roman" w:hAnsi="Times New Roman" w:cs="Times New Roman"/>
        </w:rPr>
        <w:t xml:space="preserve"> teatises tulenevate põhimõtete rakendamiseks vajalikud normid, mis puudutavad Rahvusringhääli</w:t>
      </w:r>
      <w:r w:rsidR="00981462" w:rsidRPr="00C61D50">
        <w:rPr>
          <w:rFonts w:ascii="Times New Roman" w:hAnsi="Times New Roman" w:cs="Times New Roman"/>
        </w:rPr>
        <w:t>n</w:t>
      </w:r>
      <w:r w:rsidRPr="00C61D50">
        <w:rPr>
          <w:rFonts w:ascii="Times New Roman" w:hAnsi="Times New Roman" w:cs="Times New Roman"/>
        </w:rPr>
        <w:t>gu ülesandeid, uue meediateenuse mõju hindamist, Rahvusringhäälingu finantseerimist ning sõltumatuse</w:t>
      </w:r>
      <w:r w:rsidR="00971513" w:rsidRPr="00C61D50">
        <w:rPr>
          <w:rFonts w:ascii="Times New Roman" w:hAnsi="Times New Roman" w:cs="Times New Roman"/>
        </w:rPr>
        <w:t xml:space="preserve">, sealhulgas </w:t>
      </w:r>
      <w:r w:rsidRPr="00C61D50">
        <w:rPr>
          <w:rFonts w:ascii="Times New Roman" w:hAnsi="Times New Roman" w:cs="Times New Roman"/>
        </w:rPr>
        <w:t>sõltumatu juhtimise tagamist.</w:t>
      </w:r>
    </w:p>
    <w:p w14:paraId="30EC03EC" w14:textId="77777777" w:rsidR="00D645E2" w:rsidRPr="00C61D50" w:rsidRDefault="0015289B" w:rsidP="00A738D6">
      <w:pPr>
        <w:jc w:val="both"/>
        <w:rPr>
          <w:rFonts w:ascii="Times New Roman" w:hAnsi="Times New Roman" w:cs="Times New Roman"/>
          <w:b/>
          <w:bCs/>
        </w:rPr>
      </w:pPr>
      <w:commentRangeStart w:id="40"/>
      <w:r w:rsidRPr="35E43334">
        <w:rPr>
          <w:rFonts w:ascii="Times New Roman" w:hAnsi="Times New Roman" w:cs="Times New Roman"/>
          <w:b/>
          <w:bCs/>
        </w:rPr>
        <w:t xml:space="preserve">6. </w:t>
      </w:r>
      <w:commentRangeEnd w:id="40"/>
      <w:r>
        <w:commentReference w:id="40"/>
      </w:r>
      <w:r w:rsidRPr="35E43334">
        <w:rPr>
          <w:rFonts w:ascii="Times New Roman" w:hAnsi="Times New Roman" w:cs="Times New Roman"/>
          <w:b/>
          <w:bCs/>
        </w:rPr>
        <w:t>Rakendusaktid</w:t>
      </w:r>
    </w:p>
    <w:p w14:paraId="388058E5" w14:textId="2A1014C8" w:rsidR="00D645E2" w:rsidRPr="00C61D50" w:rsidRDefault="0015289B" w:rsidP="00A738D6">
      <w:pPr>
        <w:jc w:val="both"/>
        <w:rPr>
          <w:rFonts w:ascii="Times New Roman" w:hAnsi="Times New Roman" w:cs="Times New Roman"/>
        </w:rPr>
      </w:pPr>
      <w:r w:rsidRPr="35E43334">
        <w:rPr>
          <w:rFonts w:ascii="Times New Roman" w:hAnsi="Times New Roman" w:cs="Times New Roman"/>
        </w:rPr>
        <w:t>ERHS-i täiendatakse uue volitusnormiga. ERHS-i § 6</w:t>
      </w:r>
      <w:r w:rsidR="00981462" w:rsidRPr="35E43334">
        <w:rPr>
          <w:rFonts w:ascii="Times New Roman" w:hAnsi="Times New Roman" w:cs="Times New Roman"/>
          <w:vertAlign w:val="superscript"/>
        </w:rPr>
        <w:t>1</w:t>
      </w:r>
      <w:r w:rsidRPr="35E43334">
        <w:rPr>
          <w:rFonts w:ascii="Times New Roman" w:hAnsi="Times New Roman" w:cs="Times New Roman"/>
        </w:rPr>
        <w:t xml:space="preserve"> lõike 6 kohaselt kehtestab valdkonna eest vastut</w:t>
      </w:r>
      <w:r w:rsidR="00981462" w:rsidRPr="35E43334">
        <w:rPr>
          <w:rFonts w:ascii="Times New Roman" w:hAnsi="Times New Roman" w:cs="Times New Roman"/>
        </w:rPr>
        <w:t>a</w:t>
      </w:r>
      <w:r w:rsidRPr="35E43334">
        <w:rPr>
          <w:rFonts w:ascii="Times New Roman" w:hAnsi="Times New Roman" w:cs="Times New Roman"/>
        </w:rPr>
        <w:t>v minister (kultuuriminister) määrusega uue meediateenuse mõju hindamise, s</w:t>
      </w:r>
      <w:r w:rsidR="00981462" w:rsidRPr="35E43334">
        <w:rPr>
          <w:rFonts w:ascii="Times New Roman" w:hAnsi="Times New Roman" w:cs="Times New Roman"/>
        </w:rPr>
        <w:t>h</w:t>
      </w:r>
      <w:r w:rsidRPr="35E43334">
        <w:rPr>
          <w:rFonts w:ascii="Times New Roman" w:hAnsi="Times New Roman" w:cs="Times New Roman"/>
        </w:rPr>
        <w:t xml:space="preserve"> kulude katmise tingimused ja korra. Volitusnorm on vajalik, kuna selle alusel kehtestatavasse rakendusakti kavandatud regulatsioon sisaldab arvukalt tehnilist laadi üksikasju, mida ei ole otstarbekas seaduse tasandil reguleerida. Ministri määrusega reguleeritakse näiteks seda, et millised dokumendid ja andmed tuleb esitada uue meediateenuse mõju hindamiseks, kes ja millal võib mõju hindamise taotluse esitada ning sätestatakse menetlustähtajad. Nimetatud detaile puudutav regulatsioon võib vajada operatiivset muutmist, sest meediaturg ja tehnoloogiad arenevad kiiresti. Ministri määrus võimaldab paindlikumat reageerimist muutuvatele oludele ilma vajaduseta teha iga muudatuse puhul seadusemuudatusi. </w:t>
      </w:r>
      <w:commentRangeStart w:id="41"/>
      <w:r w:rsidRPr="35E43334">
        <w:rPr>
          <w:rFonts w:ascii="Times New Roman" w:hAnsi="Times New Roman" w:cs="Times New Roman"/>
        </w:rPr>
        <w:t xml:space="preserve">Volitusnorm ja selle alusel kavandatav rakendusakt on kooskõlas </w:t>
      </w:r>
      <w:proofErr w:type="spellStart"/>
      <w:r w:rsidR="00971513" w:rsidRPr="35E43334">
        <w:rPr>
          <w:rFonts w:ascii="Times New Roman" w:hAnsi="Times New Roman" w:cs="Times New Roman"/>
        </w:rPr>
        <w:t>PS-iga</w:t>
      </w:r>
      <w:proofErr w:type="spellEnd"/>
      <w:ins w:id="42" w:author="Maarja-Liis Lall - JUSTDIGI" w:date="2025-09-23T13:42:00Z">
        <w:r w:rsidR="0C1FBFBA" w:rsidRPr="35E43334">
          <w:rPr>
            <w:rFonts w:ascii="Times New Roman" w:hAnsi="Times New Roman" w:cs="Times New Roman"/>
          </w:rPr>
          <w:t>,</w:t>
        </w:r>
      </w:ins>
      <w:r w:rsidRPr="35E43334">
        <w:rPr>
          <w:rFonts w:ascii="Times New Roman" w:hAnsi="Times New Roman" w:cs="Times New Roman"/>
        </w:rPr>
        <w:t xml:space="preserve"> kuna reguleeritav valdkond ei kuulu seadusandja ainupädevusse. </w:t>
      </w:r>
      <w:commentRangeEnd w:id="41"/>
      <w:r>
        <w:commentReference w:id="41"/>
      </w:r>
    </w:p>
    <w:p w14:paraId="2EDF2461" w14:textId="77777777" w:rsidR="00D645E2" w:rsidRPr="00C61D50" w:rsidRDefault="0015289B" w:rsidP="00A738D6">
      <w:pPr>
        <w:jc w:val="both"/>
        <w:rPr>
          <w:rFonts w:ascii="Times New Roman" w:hAnsi="Times New Roman" w:cs="Times New Roman"/>
          <w:b/>
          <w:bCs/>
        </w:rPr>
      </w:pPr>
      <w:commentRangeStart w:id="43"/>
      <w:r w:rsidRPr="35E43334">
        <w:rPr>
          <w:rFonts w:ascii="Times New Roman" w:hAnsi="Times New Roman" w:cs="Times New Roman"/>
          <w:b/>
          <w:bCs/>
        </w:rPr>
        <w:t>7. Kooskõlastamine ja kaasamine</w:t>
      </w:r>
      <w:commentRangeEnd w:id="43"/>
      <w:r>
        <w:commentReference w:id="43"/>
      </w:r>
    </w:p>
    <w:p w14:paraId="06AD933B" w14:textId="77777777" w:rsidR="00971513" w:rsidRPr="00C61D50" w:rsidRDefault="0015289B" w:rsidP="00A738D6">
      <w:pPr>
        <w:jc w:val="both"/>
        <w:rPr>
          <w:rFonts w:ascii="Times New Roman" w:hAnsi="Times New Roman" w:cs="Times New Roman"/>
        </w:rPr>
      </w:pPr>
      <w:r w:rsidRPr="5634A419">
        <w:rPr>
          <w:rFonts w:ascii="Times New Roman" w:hAnsi="Times New Roman" w:cs="Times New Roman"/>
        </w:rPr>
        <w:t xml:space="preserve">Eelnõule eelnes VTK koostamine, mis esitati kooskõlastamiseks ja arvamuse avaldamiseks järgmistele </w:t>
      </w:r>
      <w:commentRangeStart w:id="44"/>
      <w:r w:rsidRPr="5634A419">
        <w:rPr>
          <w:rFonts w:ascii="Times New Roman" w:hAnsi="Times New Roman" w:cs="Times New Roman"/>
        </w:rPr>
        <w:t>asutustele ja isikutele:</w:t>
      </w:r>
      <w:r w:rsidR="00047A62">
        <w:t xml:space="preserve"> </w:t>
      </w:r>
      <w:commentRangeEnd w:id="44"/>
      <w:r>
        <w:commentReference w:id="44"/>
      </w:r>
      <w:r w:rsidR="00047A62" w:rsidRPr="5634A419">
        <w:rPr>
          <w:rFonts w:ascii="Times New Roman" w:hAnsi="Times New Roman" w:cs="Times New Roman"/>
        </w:rPr>
        <w:t>Rahandusministeerium</w:t>
      </w:r>
      <w:r w:rsidR="003A3CC7" w:rsidRPr="5634A419">
        <w:rPr>
          <w:rFonts w:ascii="Times New Roman" w:hAnsi="Times New Roman" w:cs="Times New Roman"/>
        </w:rPr>
        <w:t>,</w:t>
      </w:r>
      <w:r w:rsidR="00047A62" w:rsidRPr="5634A419">
        <w:rPr>
          <w:rFonts w:ascii="Times New Roman" w:hAnsi="Times New Roman" w:cs="Times New Roman"/>
        </w:rPr>
        <w:t xml:space="preserve"> Sotsiaalministeerium</w:t>
      </w:r>
      <w:r w:rsidR="003A3CC7" w:rsidRPr="5634A419">
        <w:rPr>
          <w:rFonts w:ascii="Times New Roman" w:hAnsi="Times New Roman" w:cs="Times New Roman"/>
        </w:rPr>
        <w:t>,</w:t>
      </w:r>
      <w:r w:rsidR="00047A62" w:rsidRPr="5634A419">
        <w:rPr>
          <w:rFonts w:ascii="Times New Roman" w:hAnsi="Times New Roman" w:cs="Times New Roman"/>
        </w:rPr>
        <w:t xml:space="preserve"> Majandus- ja Kommunikatsiooniministeerium</w:t>
      </w:r>
      <w:r w:rsidR="003A3CC7" w:rsidRPr="5634A419">
        <w:rPr>
          <w:rFonts w:ascii="Times New Roman" w:hAnsi="Times New Roman" w:cs="Times New Roman"/>
        </w:rPr>
        <w:t>,</w:t>
      </w:r>
      <w:r w:rsidR="00047A62" w:rsidRPr="5634A419">
        <w:rPr>
          <w:rFonts w:ascii="Times New Roman" w:hAnsi="Times New Roman" w:cs="Times New Roman"/>
        </w:rPr>
        <w:t xml:space="preserve"> Haridus- ja Teadusministeerium</w:t>
      </w:r>
      <w:r w:rsidR="003A3CC7" w:rsidRPr="5634A419">
        <w:rPr>
          <w:rFonts w:ascii="Times New Roman" w:hAnsi="Times New Roman" w:cs="Times New Roman"/>
        </w:rPr>
        <w:t>,</w:t>
      </w:r>
      <w:r w:rsidR="00047A62" w:rsidRPr="5634A419">
        <w:rPr>
          <w:rFonts w:ascii="Times New Roman" w:hAnsi="Times New Roman" w:cs="Times New Roman"/>
        </w:rPr>
        <w:t xml:space="preserve"> Välisministeerium</w:t>
      </w:r>
      <w:r w:rsidR="003A3CC7" w:rsidRPr="5634A419">
        <w:rPr>
          <w:rFonts w:ascii="Times New Roman" w:hAnsi="Times New Roman" w:cs="Times New Roman"/>
        </w:rPr>
        <w:t>,</w:t>
      </w:r>
      <w:r w:rsidR="00047A62" w:rsidRPr="5634A419">
        <w:rPr>
          <w:rFonts w:ascii="Times New Roman" w:hAnsi="Times New Roman" w:cs="Times New Roman"/>
        </w:rPr>
        <w:t xml:space="preserve"> Kaitseministeerium</w:t>
      </w:r>
      <w:r w:rsidR="003A3CC7" w:rsidRPr="5634A419">
        <w:rPr>
          <w:rFonts w:ascii="Times New Roman" w:hAnsi="Times New Roman" w:cs="Times New Roman"/>
        </w:rPr>
        <w:t>,</w:t>
      </w:r>
      <w:r w:rsidR="00047A62" w:rsidRPr="5634A419">
        <w:rPr>
          <w:rFonts w:ascii="Times New Roman" w:hAnsi="Times New Roman" w:cs="Times New Roman"/>
        </w:rPr>
        <w:t xml:space="preserve"> Siseministeerium</w:t>
      </w:r>
      <w:r w:rsidR="003A3CC7" w:rsidRPr="5634A419">
        <w:rPr>
          <w:rFonts w:ascii="Times New Roman" w:hAnsi="Times New Roman" w:cs="Times New Roman"/>
        </w:rPr>
        <w:t>,</w:t>
      </w:r>
      <w:r w:rsidR="00047A62" w:rsidRPr="5634A419">
        <w:rPr>
          <w:rFonts w:ascii="Times New Roman" w:hAnsi="Times New Roman" w:cs="Times New Roman"/>
        </w:rPr>
        <w:t xml:space="preserve"> Regionaal- ja Põllumajandusministeerium</w:t>
      </w:r>
      <w:r w:rsidR="003A3CC7" w:rsidRPr="5634A419">
        <w:rPr>
          <w:rFonts w:ascii="Times New Roman" w:hAnsi="Times New Roman" w:cs="Times New Roman"/>
        </w:rPr>
        <w:t>,</w:t>
      </w:r>
      <w:r w:rsidR="00047A62" w:rsidRPr="5634A419">
        <w:rPr>
          <w:rFonts w:ascii="Times New Roman" w:hAnsi="Times New Roman" w:cs="Times New Roman"/>
        </w:rPr>
        <w:t xml:space="preserve"> Kliimaministeerium</w:t>
      </w:r>
      <w:r w:rsidR="003A3CC7" w:rsidRPr="5634A419">
        <w:rPr>
          <w:rFonts w:ascii="Times New Roman" w:hAnsi="Times New Roman" w:cs="Times New Roman"/>
        </w:rPr>
        <w:t>,</w:t>
      </w:r>
      <w:r w:rsidR="00047A62" w:rsidRPr="5634A419">
        <w:rPr>
          <w:rFonts w:ascii="Times New Roman" w:hAnsi="Times New Roman" w:cs="Times New Roman"/>
        </w:rPr>
        <w:t xml:space="preserve"> Eesti Rahvusringhääling</w:t>
      </w:r>
      <w:r w:rsidR="003A3CC7" w:rsidRPr="5634A419">
        <w:rPr>
          <w:rFonts w:ascii="Times New Roman" w:hAnsi="Times New Roman" w:cs="Times New Roman"/>
        </w:rPr>
        <w:t>,</w:t>
      </w:r>
      <w:r w:rsidR="00047A62" w:rsidRPr="5634A419">
        <w:rPr>
          <w:rFonts w:ascii="Times New Roman" w:hAnsi="Times New Roman" w:cs="Times New Roman"/>
        </w:rPr>
        <w:t xml:space="preserve"> Eesti Autorite Ühing</w:t>
      </w:r>
      <w:r w:rsidR="003A3CC7" w:rsidRPr="5634A419">
        <w:rPr>
          <w:rFonts w:ascii="Times New Roman" w:hAnsi="Times New Roman" w:cs="Times New Roman"/>
        </w:rPr>
        <w:t>,</w:t>
      </w:r>
      <w:r w:rsidR="00047A62" w:rsidRPr="5634A419">
        <w:rPr>
          <w:rFonts w:ascii="Times New Roman" w:hAnsi="Times New Roman" w:cs="Times New Roman"/>
        </w:rPr>
        <w:t xml:space="preserve"> Tarbijakaitse ja Tehnilise Järelevalve Amet</w:t>
      </w:r>
      <w:r w:rsidR="003A3CC7" w:rsidRPr="5634A419">
        <w:rPr>
          <w:rFonts w:ascii="Times New Roman" w:hAnsi="Times New Roman" w:cs="Times New Roman"/>
        </w:rPr>
        <w:t>,</w:t>
      </w:r>
      <w:r w:rsidR="00047A62" w:rsidRPr="5634A419">
        <w:rPr>
          <w:rFonts w:ascii="Times New Roman" w:hAnsi="Times New Roman" w:cs="Times New Roman"/>
        </w:rPr>
        <w:t xml:space="preserve"> Eesti Linnade ja Valdade Liit</w:t>
      </w:r>
      <w:r w:rsidR="003A3CC7" w:rsidRPr="5634A419">
        <w:rPr>
          <w:rFonts w:ascii="Times New Roman" w:hAnsi="Times New Roman" w:cs="Times New Roman"/>
        </w:rPr>
        <w:t>,</w:t>
      </w:r>
      <w:r w:rsidR="00047A62" w:rsidRPr="5634A419">
        <w:rPr>
          <w:rFonts w:ascii="Times New Roman" w:hAnsi="Times New Roman" w:cs="Times New Roman"/>
        </w:rPr>
        <w:t xml:space="preserve"> Eesti Ringhäälingute Liit MTÜ</w:t>
      </w:r>
      <w:r w:rsidR="003A3CC7" w:rsidRPr="5634A419">
        <w:rPr>
          <w:rFonts w:ascii="Times New Roman" w:hAnsi="Times New Roman" w:cs="Times New Roman"/>
        </w:rPr>
        <w:t>,</w:t>
      </w:r>
      <w:r w:rsidR="00047A62" w:rsidRPr="5634A419">
        <w:rPr>
          <w:rFonts w:ascii="Times New Roman" w:hAnsi="Times New Roman" w:cs="Times New Roman"/>
        </w:rPr>
        <w:t xml:space="preserve"> Eesti </w:t>
      </w:r>
      <w:r w:rsidR="00047A62" w:rsidRPr="5634A419">
        <w:rPr>
          <w:rFonts w:ascii="Times New Roman" w:hAnsi="Times New Roman" w:cs="Times New Roman"/>
        </w:rPr>
        <w:lastRenderedPageBreak/>
        <w:t>Meediaettevõtete Liit</w:t>
      </w:r>
      <w:r w:rsidR="003A3CC7" w:rsidRPr="5634A419">
        <w:rPr>
          <w:rFonts w:ascii="Times New Roman" w:hAnsi="Times New Roman" w:cs="Times New Roman"/>
        </w:rPr>
        <w:t>,</w:t>
      </w:r>
      <w:r w:rsidR="00047A62" w:rsidRPr="5634A419">
        <w:rPr>
          <w:rFonts w:ascii="Times New Roman" w:hAnsi="Times New Roman" w:cs="Times New Roman"/>
        </w:rPr>
        <w:t xml:space="preserve"> Tartu Ülikool</w:t>
      </w:r>
      <w:r w:rsidR="003A3CC7" w:rsidRPr="5634A419">
        <w:rPr>
          <w:rFonts w:ascii="Times New Roman" w:hAnsi="Times New Roman" w:cs="Times New Roman"/>
        </w:rPr>
        <w:t>,</w:t>
      </w:r>
      <w:r w:rsidR="00047A62" w:rsidRPr="5634A419">
        <w:rPr>
          <w:rFonts w:ascii="Times New Roman" w:hAnsi="Times New Roman" w:cs="Times New Roman"/>
        </w:rPr>
        <w:t xml:space="preserve"> Tallinna Ülikool</w:t>
      </w:r>
      <w:r w:rsidR="003A3CC7" w:rsidRPr="5634A419">
        <w:rPr>
          <w:rFonts w:ascii="Times New Roman" w:hAnsi="Times New Roman" w:cs="Times New Roman"/>
        </w:rPr>
        <w:t xml:space="preserve">, </w:t>
      </w:r>
      <w:r w:rsidR="00047A62" w:rsidRPr="5634A419">
        <w:rPr>
          <w:rFonts w:ascii="Times New Roman" w:hAnsi="Times New Roman" w:cs="Times New Roman"/>
        </w:rPr>
        <w:t>Eesti Ajakirjanike Liit</w:t>
      </w:r>
      <w:r w:rsidR="003A3CC7" w:rsidRPr="5634A419">
        <w:rPr>
          <w:rFonts w:ascii="Times New Roman" w:hAnsi="Times New Roman" w:cs="Times New Roman"/>
        </w:rPr>
        <w:t xml:space="preserve">, Riigikogu kultuurikomisjon ja Riigikantselei. </w:t>
      </w:r>
    </w:p>
    <w:p w14:paraId="513B2923" w14:textId="1F91A3F4" w:rsidR="003A3CC7" w:rsidRPr="00C61D50" w:rsidRDefault="00971513" w:rsidP="00A738D6">
      <w:pPr>
        <w:jc w:val="both"/>
        <w:rPr>
          <w:rFonts w:ascii="Times New Roman" w:hAnsi="Times New Roman" w:cs="Times New Roman"/>
        </w:rPr>
      </w:pPr>
      <w:r w:rsidRPr="00C61D50">
        <w:rPr>
          <w:rFonts w:ascii="Times New Roman" w:hAnsi="Times New Roman" w:cs="Times New Roman"/>
        </w:rPr>
        <w:t>Kultuuriministeerium on kaasanud eelnõu ja rakendusakti kavandi ettevalmistamisse Tarbijakaitse ja Tehnilise Järelevalve Ameti, Konkurentsiameti, Eesti Rahvusringhäälingu, Eesti Meediaettevõtete Liidu.</w:t>
      </w:r>
    </w:p>
    <w:p w14:paraId="233E4A97" w14:textId="60C4E37F" w:rsidR="00D645E2" w:rsidRPr="00C61D50" w:rsidRDefault="0015289B" w:rsidP="00A738D6">
      <w:pPr>
        <w:jc w:val="both"/>
        <w:rPr>
          <w:rFonts w:ascii="Times New Roman" w:hAnsi="Times New Roman" w:cs="Times New Roman"/>
        </w:rPr>
      </w:pPr>
      <w:r w:rsidRPr="00C61D50">
        <w:rPr>
          <w:rFonts w:ascii="Times New Roman" w:hAnsi="Times New Roman" w:cs="Times New Roman"/>
        </w:rPr>
        <w:t>Eelnõu saadetakse kooskõlastamiseks ja arvamuse avaldamiseks samale asutustele ja isikute ringile. Lisaks saadetakse eelnõu kooskõlastamiseks Konkurentsiametile</w:t>
      </w:r>
      <w:r w:rsidR="00C642E8" w:rsidRPr="00C61D50">
        <w:rPr>
          <w:rFonts w:ascii="Times New Roman" w:hAnsi="Times New Roman" w:cs="Times New Roman"/>
        </w:rPr>
        <w:t>.</w:t>
      </w:r>
      <w:r w:rsidRPr="00C61D50">
        <w:rPr>
          <w:rFonts w:ascii="Times New Roman" w:hAnsi="Times New Roman" w:cs="Times New Roman"/>
        </w:rPr>
        <w:br/>
      </w:r>
    </w:p>
    <w:sectPr w:rsidR="00D645E2" w:rsidRPr="00C61D50">
      <w:footerReference w:type="default" r:id="rId14"/>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5-09-22T16:59:00Z" w:initials="MJ">
    <w:p w14:paraId="4BD850B3" w14:textId="6E0BCBD3" w:rsidR="003B0A7D" w:rsidRDefault="00E67CB4">
      <w:r>
        <w:annotationRef/>
      </w:r>
      <w:r w:rsidRPr="6A790890">
        <w:t xml:space="preserve">Palume SK vormistada vastavalt Riigikogu juhatuse 10.04.2014. a otsusega nr 70 kehtestatud eelnõu ja seletuskirja vormistamise juhendile, kättesaadav </w:t>
      </w:r>
      <w:hyperlink r:id="rId1">
        <w:r w:rsidR="003B0A7D" w:rsidRPr="29146F90">
          <w:t>Eelnõu ja seletuskirja vormistamise juhend.pdf</w:t>
        </w:r>
      </w:hyperlink>
      <w:r w:rsidRPr="7D536AE0">
        <w:t>, sh:</w:t>
      </w:r>
    </w:p>
    <w:p w14:paraId="58EB38DB" w14:textId="6CBD4135" w:rsidR="003B0A7D" w:rsidRDefault="00E67CB4">
      <w:r w:rsidRPr="44D6DF7C">
        <w:t>1) pealkiri 16 pt (p 2);</w:t>
      </w:r>
    </w:p>
    <w:p w14:paraId="6EFBC0C1" w14:textId="302E45E3" w:rsidR="003B0A7D" w:rsidRDefault="00E67CB4">
      <w:r w:rsidRPr="55C6D536">
        <w:t>2) lisada eelnõu versiooni kuupäev ülemisse nurk, et oleks aru saada, millise kp eelnõu versiooni juurde see seletuskiri käib, Times New Roman 12 pt;</w:t>
      </w:r>
    </w:p>
    <w:p w14:paraId="031B8CE9" w14:textId="48B78022" w:rsidR="003B0A7D" w:rsidRDefault="00E67CB4">
      <w:r w:rsidRPr="7BF9B7B6">
        <w:t>3) lisada leheküljenumbrid - alates esimesest leheküljest, jaluses, keskel, Times New Roman, 12pt (p 6);</w:t>
      </w:r>
    </w:p>
    <w:p w14:paraId="7549A6DD" w14:textId="5DB39A96" w:rsidR="003B0A7D" w:rsidRDefault="00E67CB4">
      <w:r w:rsidRPr="0B1CB4FD">
        <w:t>4) ühekordne reasamm terve seletuskirja ulatuses;</w:t>
      </w:r>
    </w:p>
    <w:p w14:paraId="56C6FF83" w14:textId="6B5F92DE" w:rsidR="003B0A7D" w:rsidRDefault="00E67CB4">
      <w:r w:rsidRPr="4D305D0C">
        <w:t>5) seletuskirja lõpp vormistada vastavalt juhendile (juhendi p 8)</w:t>
      </w:r>
    </w:p>
  </w:comment>
  <w:comment w:id="1" w:author="Pilleriin Lindsalu - JUSTDIGI" w:date="2025-09-23T19:10:00Z" w:initials="PL">
    <w:p w14:paraId="0FC7C149" w14:textId="77777777" w:rsidR="00F1148B" w:rsidRDefault="00956C34" w:rsidP="00F1148B">
      <w:pPr>
        <w:pStyle w:val="Kommentaaritekst"/>
      </w:pPr>
      <w:r>
        <w:rPr>
          <w:rStyle w:val="Kommentaariviide"/>
        </w:rPr>
        <w:annotationRef/>
      </w:r>
      <w:r w:rsidR="00F1148B">
        <w:rPr>
          <w:color w:val="000000"/>
        </w:rPr>
        <w:t xml:space="preserve">Tulenevalt käesoleva aasta mais jõustunud halduskoormuse tasakaalustamise reeglist tuleb seletuskirja sisukokkuvõttes alati välja tuua, kas kavandatavad muudatused mõjutavad ettevõtjate või inimeste halduskoormust (vt HÕNTE § 42 lg 2). </w:t>
      </w:r>
    </w:p>
    <w:p w14:paraId="7D4ECCD5" w14:textId="77777777" w:rsidR="00F1148B" w:rsidRDefault="00F1148B" w:rsidP="00F1148B">
      <w:pPr>
        <w:pStyle w:val="Kommentaaritekst"/>
      </w:pPr>
    </w:p>
    <w:p w14:paraId="5314F3E0" w14:textId="77777777" w:rsidR="00F1148B" w:rsidRDefault="00F1148B" w:rsidP="00F1148B">
      <w:pPr>
        <w:pStyle w:val="Kommentaaritekst"/>
      </w:pPr>
      <w:r>
        <w:rPr>
          <w:color w:val="000000"/>
        </w:rPr>
        <w:t xml:space="preserve">Kuna kõnesolev eelnõu meie hinnangul halduskoormust ei mõjuta (mõju on üksnes ERRi koormusele ja avaliku sektori asutustele), siis soovitame sisukokkuvõtte lõppu lisada lause: </w:t>
      </w:r>
    </w:p>
    <w:p w14:paraId="65DCB2D0" w14:textId="77777777" w:rsidR="00F1148B" w:rsidRDefault="00F1148B" w:rsidP="00F1148B">
      <w:pPr>
        <w:pStyle w:val="Kommentaaritekst"/>
      </w:pPr>
    </w:p>
    <w:p w14:paraId="00857E46" w14:textId="77777777" w:rsidR="00F1148B" w:rsidRDefault="00F1148B" w:rsidP="00F1148B">
      <w:pPr>
        <w:pStyle w:val="Kommentaaritekst"/>
      </w:pPr>
      <w:r>
        <w:rPr>
          <w:i/>
          <w:iCs/>
          <w:color w:val="000000"/>
        </w:rPr>
        <w:t xml:space="preserve">Eelnõu seadusena rakendamisega ei kaasne mõju ettevõtjate ega inimeste halduskoormusele. </w:t>
      </w:r>
    </w:p>
  </w:comment>
  <w:comment w:id="3" w:author="Maarja-Liis Lall - JUSTDIGI" w:date="2025-09-23T12:33:00Z" w:initials="MJ">
    <w:p w14:paraId="573A93D1" w14:textId="3BEB642F" w:rsidR="003B0A7D" w:rsidRDefault="00E67CB4">
      <w:r>
        <w:annotationRef/>
      </w:r>
      <w:r w:rsidRPr="5F365BF3">
        <w:t>Pole vajalik sisukokkuvõttes välja tuua. Sisukokkuvõte peab olema kokkuvõtlik</w:t>
      </w:r>
    </w:p>
  </w:comment>
  <w:comment w:id="5" w:author="Maarja-Liis Lall - JUSTDIGI" w:date="2025-09-23T12:35:00Z" w:initials="MJ">
    <w:p w14:paraId="1ECDF9B9" w14:textId="2F22AF37" w:rsidR="003B0A7D" w:rsidRDefault="00E67CB4">
      <w:r>
        <w:annotationRef/>
      </w:r>
      <w:r w:rsidRPr="5CA13D22">
        <w:t>Palume lisada viite ja lingi konkreetsele tegevusprogrammile ning viidata ka konkreetsemalt punktile,.</w:t>
      </w:r>
    </w:p>
  </w:comment>
  <w:comment w:id="6" w:author="Pilleriin Lindsalu - JUSTDIGI" w:date="2025-09-23T19:11:00Z" w:initials="PL">
    <w:p w14:paraId="62BDE979" w14:textId="77777777" w:rsidR="00150301" w:rsidRDefault="00150301" w:rsidP="00150301">
      <w:pPr>
        <w:pStyle w:val="Kommentaaritekst"/>
      </w:pPr>
      <w:r>
        <w:rPr>
          <w:rStyle w:val="Kommentaariviide"/>
        </w:rPr>
        <w:annotationRef/>
      </w:r>
      <w:r>
        <w:rPr>
          <w:color w:val="000000"/>
        </w:rPr>
        <w:t xml:space="preserve">Praeguses VVTP-s on tähtaeg 2025. aasta III kvartal. Soovitame tekst ajakohastada. </w:t>
      </w:r>
    </w:p>
  </w:comment>
  <w:comment w:id="7" w:author="Maarja-Liis Lall - JUSTDIGI" w:date="2025-09-23T12:36:00Z" w:initials="MJ">
    <w:p w14:paraId="4E2E920E" w14:textId="344762C9" w:rsidR="003B0A7D" w:rsidRDefault="00E67CB4">
      <w:r>
        <w:annotationRef/>
      </w:r>
      <w:r w:rsidRPr="24C5DEC3">
        <w:t>palume lisada õigusliku aluse viite, selle põhjenduse (HÕNTE § 41 lg 4 p 5)</w:t>
      </w:r>
    </w:p>
  </w:comment>
  <w:comment w:id="8" w:author="Maarja-Liis Lall - JUSTDIGI" w:date="2025-09-23T13:12:00Z" w:initials="MJ">
    <w:p w14:paraId="70469660" w14:textId="15427303" w:rsidR="003B0A7D" w:rsidRDefault="00E67CB4">
      <w:r>
        <w:annotationRef/>
      </w:r>
      <w:r w:rsidRPr="5D87B8BE">
        <w:t>Palume seletuskirja vormistamisel lähtuda HÕNTE § 40 lg-st 1, kus on toodud osade jaotus, pealkirjad ja järjekord:</w:t>
      </w:r>
    </w:p>
    <w:p w14:paraId="0CFB674F" w14:textId="30343207" w:rsidR="003B0A7D" w:rsidRDefault="00E67CB4">
      <w:r w:rsidRPr="2E04B227">
        <w:t>  1) sissejuhatus;</w:t>
      </w:r>
    </w:p>
    <w:p w14:paraId="05593471" w14:textId="560D8D32" w:rsidR="003B0A7D" w:rsidRDefault="00E67CB4">
      <w:r w:rsidRPr="3BF185D6">
        <w:t>  2) seaduse eesmärk;</w:t>
      </w:r>
    </w:p>
    <w:p w14:paraId="2BBB3023" w14:textId="31679BE5" w:rsidR="003B0A7D" w:rsidRDefault="00E67CB4">
      <w:r w:rsidRPr="75AE6010">
        <w:t>  3) eelnõu sisu ja võrdlev analüüs;</w:t>
      </w:r>
    </w:p>
    <w:p w14:paraId="26A218E0" w14:textId="16E444A4" w:rsidR="003B0A7D" w:rsidRDefault="00E67CB4">
      <w:r w:rsidRPr="4BDD9DF5">
        <w:t>  4) eelnõu terminoloogia;</w:t>
      </w:r>
    </w:p>
    <w:p w14:paraId="45E69B87" w14:textId="32298EC9" w:rsidR="003B0A7D" w:rsidRDefault="00E67CB4">
      <w:r w:rsidRPr="0F09182E">
        <w:t>  5) eelnõu vastavus Euroopa Liidu õigusele;</w:t>
      </w:r>
    </w:p>
    <w:p w14:paraId="14594C20" w14:textId="2E321CF0" w:rsidR="003B0A7D" w:rsidRDefault="00E67CB4">
      <w:r w:rsidRPr="3B008814">
        <w:t>  6) seaduse mõjud;</w:t>
      </w:r>
    </w:p>
    <w:p w14:paraId="54D74C3D" w14:textId="64048AD2" w:rsidR="003B0A7D" w:rsidRDefault="00E67CB4">
      <w:r w:rsidRPr="216BBC7E">
        <w:t>  7) seaduse rakendamisega seotud riigi ja kohaliku omavalitsuse tegevused, eeldatavad kulud ja tulud;</w:t>
      </w:r>
    </w:p>
    <w:p w14:paraId="21D632D6" w14:textId="5D18FF48" w:rsidR="003B0A7D" w:rsidRDefault="00E67CB4">
      <w:r w:rsidRPr="33378370">
        <w:t>  8) rakendusaktid;</w:t>
      </w:r>
    </w:p>
    <w:p w14:paraId="79E47B89" w14:textId="09B9EB7B" w:rsidR="003B0A7D" w:rsidRDefault="00E67CB4">
      <w:r w:rsidRPr="0138AF8E">
        <w:t>  9) seaduse jõustumine;</w:t>
      </w:r>
    </w:p>
    <w:p w14:paraId="757EF1F4" w14:textId="74B9DE8D" w:rsidR="003B0A7D" w:rsidRDefault="00E67CB4">
      <w:r w:rsidRPr="00F9080A">
        <w:t>  10) eelnõu kooskõlastamine, huvirühmade kaasamine ja avalik konsultatsioon.</w:t>
      </w:r>
    </w:p>
  </w:comment>
  <w:comment w:id="10" w:author="Maarja-Liis Lall - JUSTDIGI" w:date="2025-09-23T13:11:00Z" w:initials="MJ">
    <w:p w14:paraId="10EFB65D" w14:textId="0017B033" w:rsidR="003B0A7D" w:rsidRDefault="00E67CB4">
      <w:r>
        <w:annotationRef/>
      </w:r>
      <w:r w:rsidRPr="11D5F5B9">
        <w:t>Palume "Seaduse mõjud" tuua eraldi seletuskirja 6. osana, peatükina (vt HÕNTE § 46 täpsemalt).</w:t>
      </w:r>
    </w:p>
  </w:comment>
  <w:comment w:id="11" w:author="Pilleriin Lindsalu - JUSTDIGI" w:date="2025-09-23T19:12:00Z" w:initials="PL">
    <w:p w14:paraId="1D0AEA69" w14:textId="77777777" w:rsidR="00D64A32" w:rsidRDefault="00D64A32" w:rsidP="00D64A32">
      <w:pPr>
        <w:pStyle w:val="Kommentaaritekst"/>
      </w:pPr>
      <w:r>
        <w:rPr>
          <w:rStyle w:val="Kommentaariviide"/>
        </w:rPr>
        <w:annotationRef/>
      </w:r>
      <w:r>
        <w:rPr>
          <w:color w:val="000000"/>
        </w:rPr>
        <w:t xml:space="preserve">Palume tekstis eristada või sõnaselgelt välja tuua, millised kavandatavad muudatused tulenevad EL-i õigusest (ehk on vajalikud meediavabaduse määruse rakendamiseks või tulenevad riigiabi teatisest) ning millised riigisisesest vajadusest. </w:t>
      </w:r>
    </w:p>
    <w:p w14:paraId="0B6AA554" w14:textId="77777777" w:rsidR="00D64A32" w:rsidRDefault="00D64A32" w:rsidP="00D64A32">
      <w:pPr>
        <w:pStyle w:val="Kommentaaritekst"/>
      </w:pPr>
      <w:r>
        <w:rPr>
          <w:color w:val="000000"/>
        </w:rPr>
        <w:t>Hea, kui lisaksite ka sisukokkuvõttesse lause, et eelnõu sisaldab nii Euroopa Liidu õigusest  kui ka riigisisesest vajadusest tulenevaid muudatusi.</w:t>
      </w:r>
    </w:p>
  </w:comment>
  <w:comment w:id="12" w:author="Pilleriin Lindsalu - JUSTDIGI" w:date="2025-09-23T19:13:00Z" w:initials="PL">
    <w:p w14:paraId="7C61FD72" w14:textId="77777777" w:rsidR="00CB0F65" w:rsidRDefault="00CB0F65" w:rsidP="00CB0F65">
      <w:pPr>
        <w:pStyle w:val="Kommentaaritekst"/>
      </w:pPr>
      <w:r>
        <w:rPr>
          <w:rStyle w:val="Kommentaariviide"/>
        </w:rPr>
        <w:annotationRef/>
      </w:r>
      <w:r>
        <w:rPr>
          <w:color w:val="000000"/>
        </w:rPr>
        <w:t xml:space="preserve">Üldine tähelepanek mõjuanalüüsi kohta. Mõjuanalüüs on mõnevõrra kaldu soovitud positiivsete mõjude kirjeldamise suunas. Negatiivsel mõjul või riskidel peatutakse pigem pinnapealselt. Näiteks on väga põhjalikult käsitletud, kuidas ERR-i potentsiaalsed uued meediateenused mõjutavad positiivselt loome- ja kultuurivaldkonna tööturgu. Samas on võimaliku konkurentsimoonutuse mõju meediaturule käsitletud vaid põgusalt ning hinnatud sellega seotud riske meediaettevõtjatele väikseks. </w:t>
      </w:r>
    </w:p>
    <w:p w14:paraId="2CEE177F" w14:textId="77777777" w:rsidR="00CB0F65" w:rsidRDefault="00CB0F65" w:rsidP="00CB0F65">
      <w:pPr>
        <w:pStyle w:val="Kommentaaritekst"/>
      </w:pPr>
      <w:r>
        <w:rPr>
          <w:color w:val="000000"/>
        </w:rPr>
        <w:t xml:space="preserve">Palume mõjuanalüüs üle vaadata sellise pilguga, et see oleks tasakaalustatud ning et positiivsed ja negatiivsed aspektid oleks käsitletud võrdse põhjalikkusega. </w:t>
      </w:r>
    </w:p>
  </w:comment>
  <w:comment w:id="13" w:author="Maarja-Liis Lall - JUSTDIGI" w:date="2025-09-22T17:02:00Z" w:initials="MJ">
    <w:p w14:paraId="0FCABBC2" w14:textId="3183D2BA" w:rsidR="003B0A7D" w:rsidRDefault="00E67CB4">
      <w:r>
        <w:annotationRef/>
      </w:r>
      <w:r w:rsidRPr="2240A7E3">
        <w:t>Riigikogu juhatuse 2014. aasta 10. aprilli otsusega nr 70 kehtestatud eelnõu ja seletuskirja vormistamise juhendi kohaselt ei kasutata allajoonimist (lk 2 juhendist). Rõhutamiseks võimalik  kasutada nt rasvast kirja. Palume allajoonimised eemaldada. Sama märkus muude allajoonimiste kohta.</w:t>
      </w:r>
    </w:p>
  </w:comment>
  <w:comment w:id="14" w:author="Pilleriin Lindsalu - JUSTDIGI" w:date="2025-09-23T19:15:00Z" w:initials="PL">
    <w:p w14:paraId="03144DAC" w14:textId="77777777" w:rsidR="00B6257F" w:rsidRDefault="00B6257F" w:rsidP="00B6257F">
      <w:pPr>
        <w:pStyle w:val="Kommentaaritekst"/>
      </w:pPr>
      <w:r>
        <w:rPr>
          <w:rStyle w:val="Kommentaariviide"/>
        </w:rPr>
        <w:annotationRef/>
      </w:r>
      <w:r>
        <w:rPr>
          <w:color w:val="000000"/>
        </w:rPr>
        <w:t xml:space="preserve">Sihtrühm tuleks täpsemalt piiritleda. </w:t>
      </w:r>
    </w:p>
    <w:p w14:paraId="01A35638" w14:textId="77777777" w:rsidR="00B6257F" w:rsidRDefault="00B6257F" w:rsidP="00B6257F">
      <w:pPr>
        <w:pStyle w:val="Kommentaaritekst"/>
      </w:pPr>
      <w:r>
        <w:rPr>
          <w:color w:val="000000"/>
        </w:rPr>
        <w:t>Selleks võib näiteks selgitada, et eelkõige puudutab muudatus meediasektori ettevõtjaid, kes pakuvad oma teenuseid digiplatvormidel. Sihtrühma suurust tuleks hinnata ka arvuliselt (vähemalt ligikaudselt).</w:t>
      </w:r>
    </w:p>
  </w:comment>
  <w:comment w:id="15" w:author="Pilleriin Lindsalu - JUSTDIGI" w:date="2025-09-23T19:17:00Z" w:initials="PL">
    <w:p w14:paraId="15112823" w14:textId="77777777" w:rsidR="0054789F" w:rsidRDefault="0054789F" w:rsidP="0054789F">
      <w:pPr>
        <w:pStyle w:val="Kommentaaritekst"/>
      </w:pPr>
      <w:r>
        <w:rPr>
          <w:rStyle w:val="Kommentaariviide"/>
        </w:rPr>
        <w:annotationRef/>
      </w:r>
      <w:r>
        <w:rPr>
          <w:color w:val="000000"/>
        </w:rPr>
        <w:t>Soovitame võimalikult konkreetselt nimetada, milliseid teisi meediateenuseid peale tele- ja raadioprogrammide ERR praegu toodab. See aitab ilmestada praktilist mõju.</w:t>
      </w:r>
    </w:p>
  </w:comment>
  <w:comment w:id="17" w:author="Pilleriin Lindsalu - JUSTDIGI" w:date="2025-09-23T19:19:00Z" w:initials="PL">
    <w:p w14:paraId="44A3CAAE" w14:textId="77777777" w:rsidR="00F5778A" w:rsidRDefault="00F5778A" w:rsidP="00F5778A">
      <w:pPr>
        <w:pStyle w:val="Kommentaaritekst"/>
      </w:pPr>
      <w:r>
        <w:rPr>
          <w:rStyle w:val="Kommentaariviide"/>
        </w:rPr>
        <w:annotationRef/>
      </w:r>
      <w:r>
        <w:rPr>
          <w:color w:val="000000"/>
        </w:rPr>
        <w:t xml:space="preserve">Lihtsalt taustainfo mõttes võiks välja tuua, milline on rahvusvahelises võrdluses Eesti positsioon meedia-/ajakirjandusvabaduse näitajate poolest.  </w:t>
      </w:r>
    </w:p>
  </w:comment>
  <w:comment w:id="19" w:author="Pilleriin Lindsalu - JUSTDIGI" w:date="2025-09-23T19:20:00Z" w:initials="PL">
    <w:p w14:paraId="0C2AB193" w14:textId="77777777" w:rsidR="0052159D" w:rsidRDefault="0052159D" w:rsidP="0052159D">
      <w:pPr>
        <w:pStyle w:val="Kommentaaritekst"/>
      </w:pPr>
      <w:r>
        <w:rPr>
          <w:rStyle w:val="Kommentaariviide"/>
        </w:rPr>
        <w:annotationRef/>
      </w:r>
      <w:r>
        <w:rPr>
          <w:color w:val="000000"/>
        </w:rPr>
        <w:t xml:space="preserve">Soovitame pealkirja sõnastuses kasutada sõna </w:t>
      </w:r>
      <w:r>
        <w:rPr>
          <w:i/>
          <w:iCs/>
          <w:color w:val="000000"/>
        </w:rPr>
        <w:t>tähtajaline</w:t>
      </w:r>
      <w:r>
        <w:rPr>
          <w:color w:val="000000"/>
        </w:rPr>
        <w:t>, et see peegeldaks muudatuse sisu.</w:t>
      </w:r>
    </w:p>
  </w:comment>
  <w:comment w:id="21" w:author="Pilleriin Lindsalu - JUSTDIGI" w:date="2025-09-23T19:24:00Z" w:initials="PL">
    <w:p w14:paraId="4F848D31" w14:textId="77777777" w:rsidR="002E6B85" w:rsidRDefault="00000D07" w:rsidP="002E6B85">
      <w:pPr>
        <w:pStyle w:val="Kommentaaritekst"/>
      </w:pPr>
      <w:r>
        <w:rPr>
          <w:rStyle w:val="Kommentaariviide"/>
        </w:rPr>
        <w:annotationRef/>
      </w:r>
      <w:r w:rsidR="002E6B85">
        <w:rPr>
          <w:color w:val="000000"/>
        </w:rPr>
        <w:t xml:space="preserve">Soovitame siinkohal selgitada, et seaduse jõustumise ajal tähtajatu lepinguga töötavate isikute töölepingud loetakse sõlmituks viieks aastaks (EN § 1 p 25). </w:t>
      </w:r>
    </w:p>
  </w:comment>
  <w:comment w:id="22" w:author="Pilleriin Lindsalu - JUSTDIGI" w:date="2025-09-23T19:25:00Z" w:initials="PL">
    <w:p w14:paraId="1E1CBE16" w14:textId="77777777" w:rsidR="002E6B85" w:rsidRDefault="002E6B85" w:rsidP="002E6B85">
      <w:pPr>
        <w:pStyle w:val="Kommentaaritekst"/>
      </w:pPr>
      <w:r>
        <w:rPr>
          <w:rStyle w:val="Kommentaariviide"/>
        </w:rPr>
        <w:annotationRef/>
      </w:r>
      <w:r>
        <w:rPr>
          <w:color w:val="000000"/>
        </w:rPr>
        <w:t>Lihtsalt tähelepanek - meediatarbimist traditsiooniliselt inimese põhivajaduseks ei loeta. Ehk oleks mõttekas sõnastust muuta.</w:t>
      </w:r>
    </w:p>
  </w:comment>
  <w:comment w:id="23" w:author="Maarja-Liis Lall - JUSTDIGI" w:date="2025-09-23T14:07:00Z" w:initials="MJ">
    <w:p w14:paraId="6E8F6048" w14:textId="7F403BCB" w:rsidR="003B0A7D" w:rsidRDefault="00E67CB4">
      <w:r>
        <w:annotationRef/>
      </w:r>
      <w:r w:rsidRPr="158EDE4E">
        <w:t>HÕNTE § 43 lg 2: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 Palume kõigi kehtetuks tunnistatavate/muudetavate sätete puhul kontrollida viited üle.</w:t>
      </w:r>
    </w:p>
  </w:comment>
  <w:comment w:id="24" w:author="Maarja-Liis Lall - JUSTDIGI" w:date="2025-09-23T14:14:00Z" w:initials="MJ">
    <w:p w14:paraId="5199920F" w14:textId="77777777" w:rsidR="00BA4846" w:rsidRDefault="00E67CB4" w:rsidP="00BA4846">
      <w:pPr>
        <w:pStyle w:val="Kommentaaritekst"/>
      </w:pPr>
      <w:r>
        <w:annotationRef/>
      </w:r>
      <w:r w:rsidR="00BA4846">
        <w:t>EKI: Lühendis säilib </w:t>
      </w:r>
      <w:r w:rsidR="00BA4846">
        <w:rPr>
          <w:b/>
          <w:bCs/>
        </w:rPr>
        <w:t>sõnas endas sisalduv</w:t>
      </w:r>
      <w:r w:rsidR="00BA4846">
        <w:t> sidekriips: </w:t>
      </w:r>
      <w:r w:rsidR="00BA4846">
        <w:rPr>
          <w:i/>
          <w:iCs/>
        </w:rPr>
        <w:t>n-ö</w:t>
      </w:r>
      <w:r w:rsidR="00BA4846">
        <w:t> – nii-öelda, </w:t>
      </w:r>
      <w:r w:rsidR="00BA4846">
        <w:rPr>
          <w:i/>
          <w:iCs/>
        </w:rPr>
        <w:t>v-o</w:t>
      </w:r>
      <w:r w:rsidR="00BA4846">
        <w:t> – võib-olla. Palume läbivalt seletuskirjas parandada.</w:t>
      </w:r>
    </w:p>
  </w:comment>
  <w:comment w:id="26" w:author="Pilleriin Lindsalu - JUSTDIGI" w:date="2025-09-23T19:26:00Z" w:initials="PL">
    <w:p w14:paraId="02ABEC58" w14:textId="2819473E" w:rsidR="00C91418" w:rsidRDefault="0041004A" w:rsidP="00C91418">
      <w:pPr>
        <w:pStyle w:val="Kommentaaritekst"/>
      </w:pPr>
      <w:r>
        <w:rPr>
          <w:rStyle w:val="Kommentaariviide"/>
        </w:rPr>
        <w:annotationRef/>
      </w:r>
      <w:r w:rsidR="00C91418">
        <w:rPr>
          <w:color w:val="000000"/>
        </w:rPr>
        <w:t xml:space="preserve">Kas on põhjendatud kehtestada katsetamisperioodi maksimaalseks pikkuseks kuus kuud, arvestades et hiljem võidakse mõju hindamise tulemusena jõuda järeldusele, et meediateenus moonutab turu konkurentsi ebaproportsionaalselt ning teenust siiski pakkuma ei tohi hakata? Tehnilist toimivust ja kasutajate huvi saab hinnata ka lühema perioodi jooksul ning seega väiksemate kuludega. Mõju ilmnemine võtab tõenäoliselt rohkem aega ja mõju saavutamine ei peaks üldse olema katsetamisperioodi eesmärk. </w:t>
      </w:r>
    </w:p>
  </w:comment>
  <w:comment w:id="27" w:author="Maarja-Liis Lall - JUSTDIGI" w:date="2025-09-23T15:12:00Z" w:initials="MJ">
    <w:p w14:paraId="2ADE80E2" w14:textId="21E95689" w:rsidR="003B0A7D" w:rsidRDefault="00E67CB4">
      <w:r>
        <w:annotationRef/>
      </w:r>
      <w:r w:rsidRPr="6E8363C1">
        <w:t>mõttekriips säilib ka lühendis</w:t>
      </w:r>
    </w:p>
  </w:comment>
  <w:comment w:id="30" w:author="Pilleriin Lindsalu - JUSTDIGI" w:date="2025-09-23T19:32:00Z" w:initials="PL">
    <w:p w14:paraId="4804C6EA" w14:textId="77777777" w:rsidR="00286708" w:rsidRDefault="00286708" w:rsidP="00286708">
      <w:pPr>
        <w:pStyle w:val="Kommentaaritekst"/>
      </w:pPr>
      <w:r>
        <w:rPr>
          <w:rStyle w:val="Kommentaariviide"/>
        </w:rPr>
        <w:annotationRef/>
      </w:r>
      <w:r>
        <w:rPr>
          <w:color w:val="000000"/>
        </w:rPr>
        <w:t>Palume täpsemalt selgitada, millised makromajandus- ja rahandusprognoosidest tulenevad majandusnäitajad on aluseks toetuse summade kujunemisel (palgakasv, inflatsioon, sotsiaalmaksu laekumine vm)?</w:t>
      </w:r>
    </w:p>
  </w:comment>
  <w:comment w:id="31" w:author="Maarja-Liis Lall - JUSTDIGI" w:date="2025-09-23T16:33:00Z" w:initials="MJ">
    <w:p w14:paraId="79887396" w14:textId="023E97F1" w:rsidR="003B0A7D" w:rsidRDefault="00E67CB4">
      <w:r>
        <w:annotationRef/>
      </w:r>
      <w:r w:rsidRPr="04BAEB02">
        <w:t>See säte tekitab praktikas ilmselt mitmeid küsimusi ja tekitab ka küsimuse, et miks valitakse nõukokku isikuid, kes ei osale nõukogu töös ja kellele on selleks vaja töötasu osas täiendavaid piiranguid.</w:t>
      </w:r>
    </w:p>
    <w:p w14:paraId="78DD4FD5" w14:textId="72CB19D3" w:rsidR="003B0A7D" w:rsidRDefault="003B0A7D"/>
    <w:p w14:paraId="39715C40" w14:textId="09FEACC1" w:rsidR="003B0A7D" w:rsidRDefault="00E67CB4">
      <w:r w:rsidRPr="719FBCD7">
        <w:t>Võimalusel võiks siin selgitada ka praktiliste näidete alusel tasu suuruse kujunemist, nt kui tihti nõukogu koosolekuid on ühes kuus ja kui nt pole ühtegi koosolekut mõni kuu. Ilmselt ei saa tasu panna sõltuvaks "aktiivsest" koosolekul osalemisest, vaid koosolekule kohale tulemisest. Samuti tekib küsimus, et kui koosolekul ollakse vaid osalise aja, kuidas siis arvestada.</w:t>
      </w:r>
    </w:p>
  </w:comment>
  <w:comment w:id="32" w:author="Maarja-Liis Lall - JUSTDIGI" w:date="2025-09-23T15:30:00Z" w:initials="MJ">
    <w:p w14:paraId="2AABEA6C" w14:textId="5948123D" w:rsidR="003B0A7D" w:rsidRDefault="00E67CB4">
      <w:r>
        <w:annotationRef/>
      </w:r>
      <w:r w:rsidRPr="3C132A35">
        <w:t>See selgitus ei lähe kokku EN sättega. EN-s viitab lg 7 olukorrale, kus ei ole võimalik kohta avaliku konkursi korras täita (nt konkurss ebaõnnestub v tuua näiteid mõjuvast põhjusest veel), mitte olukorrale, kus on vaja ajutist juhti kuni konkurss läbi viiakse.</w:t>
      </w:r>
    </w:p>
  </w:comment>
  <w:comment w:id="33" w:author="Maarja-Liis Lall - JUSTDIGI" w:date="2025-09-23T15:40:00Z" w:initials="MJ">
    <w:p w14:paraId="725FE4A8" w14:textId="222F8598" w:rsidR="003B0A7D" w:rsidRDefault="00E67CB4">
      <w:r>
        <w:annotationRef/>
      </w:r>
      <w:r w:rsidRPr="0405B2FF">
        <w:t>kuigi töölepingu sõlmimine hõlmab ka töötasu, siis töötasu otsustamist pole EN § 1 p-s 20 otseselt välja toodud.</w:t>
      </w:r>
    </w:p>
  </w:comment>
  <w:comment w:id="34" w:author="Pilleriin Lindsalu - JUSTDIGI" w:date="2025-09-23T19:33:00Z" w:initials="PL">
    <w:p w14:paraId="6054080D" w14:textId="31BFB08E" w:rsidR="006A6AF2" w:rsidRDefault="006A6AF2" w:rsidP="006A6AF2">
      <w:pPr>
        <w:pStyle w:val="Kommentaaritekst"/>
      </w:pPr>
      <w:r>
        <w:rPr>
          <w:rStyle w:val="Kommentaariviide"/>
        </w:rPr>
        <w:annotationRef/>
      </w:r>
      <w:r>
        <w:rPr>
          <w:color w:val="000000"/>
        </w:rPr>
        <w:t xml:space="preserve">Miks on oluline, et raamlepingu periood oleks seotud Riigikogu valimistsükliga? </w:t>
      </w:r>
    </w:p>
  </w:comment>
  <w:comment w:id="35" w:author="Pilleriin Lindsalu - JUSTDIGI" w:date="2025-09-23T19:34:00Z" w:initials="PL">
    <w:p w14:paraId="03B659BF" w14:textId="77777777" w:rsidR="00CB09D0" w:rsidRDefault="00CB09D0" w:rsidP="00CB09D0">
      <w:pPr>
        <w:pStyle w:val="Kommentaaritekst"/>
      </w:pPr>
      <w:r>
        <w:rPr>
          <w:rStyle w:val="Kommentaariviide"/>
        </w:rPr>
        <w:annotationRef/>
      </w:r>
      <w:r>
        <w:rPr>
          <w:color w:val="000000"/>
        </w:rPr>
        <w:t>Palume üksikasjalikumalt selgitada toetuste summade kujunemist esimesel raamlepinguperioodil. Kas alates 2024. aastast täiendavalt töötasudeks eraldatud summa sisaldab 2025. ja 2026. aasta töötasude suurenemist? Kas 2026. aasta septembriks on juba olemas makromajanduslikud prognoosid (hinnatõusu-/palgaprognoosid?) aastateks 2028-2031?</w:t>
      </w:r>
    </w:p>
  </w:comment>
  <w:comment w:id="36" w:author="Maarja-Liis Lall - JUSTDIGI" w:date="2025-09-23T15:56:00Z" w:initials="MJ">
    <w:p w14:paraId="5D77DF9E" w14:textId="77777777" w:rsidR="001F39FB" w:rsidRDefault="00E67CB4" w:rsidP="001F39FB">
      <w:pPr>
        <w:pStyle w:val="Kommentaaritekst"/>
      </w:pPr>
      <w:r>
        <w:annotationRef/>
      </w:r>
      <w:r w:rsidR="001F39FB">
        <w:t>Põhjendus on liiga lühisõnaline, pole arusaadav, miks on valitud just see kuupäev. Rakendusaktiga seoses toodud põhjendus ei anna sisulist põhjust. HÕNTE § 49 järgi peab põhjendama eelnõu seadusena jõustumise tähtpäeva valikut seletuskirja osas "Seaduse jõustumine", mis on 9. osa. Seal on see selgem ja loogilisem. Tuleks lisada teave, kas kavandatud aeg on piisav aeg eeltöödeks ja normidega tutvumiseks. Vt HÕNTE käsiraamat lk 124.</w:t>
      </w:r>
    </w:p>
    <w:p w14:paraId="5E365A3B" w14:textId="77777777" w:rsidR="001F39FB" w:rsidRDefault="001F39FB" w:rsidP="001F39FB">
      <w:pPr>
        <w:pStyle w:val="Kommentaaritekst"/>
      </w:pPr>
      <w:r>
        <w:t xml:space="preserve">Tuleb ka nimetada, milliseid ebasoovitavaid tagajärgi põhjustab see, kui eelnõu ei jõuta seletuskirjas põhjendatud aja jooksul menetleda ja jõustumine seega hilineb. </w:t>
      </w:r>
    </w:p>
  </w:comment>
  <w:comment w:id="37" w:author="Maarja-Liis Lall - JUSTDIGI" w:date="2025-09-24T15:05:00Z" w:initials="ML">
    <w:p w14:paraId="6DF4A538" w14:textId="27C71097" w:rsidR="00C54D6B" w:rsidRDefault="007863D3" w:rsidP="00C54D6B">
      <w:pPr>
        <w:pStyle w:val="Kommentaaritekst"/>
      </w:pPr>
      <w:r>
        <w:rPr>
          <w:rStyle w:val="Kommentaariviide"/>
        </w:rPr>
        <w:annotationRef/>
      </w:r>
      <w:r w:rsidR="00C54D6B">
        <w:t>Põhiseaduspärasuse analüüs on kohati üldine ning kirjeldab PS-s sätestatut (nt PS § 44 osas), mitte ei analüüsi konkreetse eelnõu sätetest tulenevaid riiveid. Põhiseaduspärasuse analüüs on vajalik põhjalikult teostada olukordades, kus mingi normiga riivatakse (ebasoodsalt mõjutatakse) kellegi põhiõigust või -vabadust. Kui riived puuduvad või on riived põhiseadusega kooskõlas, siis tuleb ka seda märkida, esitades ka vastava põhjenduse.</w:t>
      </w:r>
    </w:p>
  </w:comment>
  <w:comment w:id="38" w:author="Maarja-Liis Lall - JUSTDIGI" w:date="2025-09-24T15:30:00Z" w:initials="ML">
    <w:p w14:paraId="6E5F2D07" w14:textId="77777777" w:rsidR="00647DC6" w:rsidRDefault="00647DC6" w:rsidP="00647DC6">
      <w:pPr>
        <w:pStyle w:val="Kommentaaritekst"/>
      </w:pPr>
      <w:r>
        <w:rPr>
          <w:rStyle w:val="Kommentaariviide"/>
        </w:rPr>
        <w:annotationRef/>
      </w:r>
      <w:r>
        <w:t>Riigiabiga seondub nt ettevõtlusvabadus (PS § 31)</w:t>
      </w:r>
    </w:p>
  </w:comment>
  <w:comment w:id="39" w:author="Maarja-Liis Lall - JUSTDIGI" w:date="2025-09-24T15:43:00Z" w:initials="ML">
    <w:p w14:paraId="4442C5B2" w14:textId="77777777" w:rsidR="00072D90" w:rsidRDefault="00072D90" w:rsidP="00072D90">
      <w:pPr>
        <w:pStyle w:val="Kommentaaritekst"/>
      </w:pPr>
      <w:r>
        <w:rPr>
          <w:rStyle w:val="Kommentaariviide"/>
        </w:rPr>
        <w:annotationRef/>
      </w:r>
      <w:r>
        <w:rPr>
          <w:color w:val="202020"/>
          <w:highlight w:val="white"/>
        </w:rPr>
        <w:t>Vt HÕNTE §  45.</w:t>
      </w:r>
    </w:p>
    <w:p w14:paraId="50A7224B" w14:textId="77777777" w:rsidR="00072D90" w:rsidRDefault="00072D90" w:rsidP="00072D90">
      <w:pPr>
        <w:pStyle w:val="Kommentaaritekst"/>
      </w:pPr>
    </w:p>
    <w:p w14:paraId="36DB6EEA" w14:textId="77777777" w:rsidR="00072D90" w:rsidRDefault="00072D90" w:rsidP="00072D90">
      <w:pPr>
        <w:pStyle w:val="Kommentaaritekst"/>
      </w:pPr>
      <w:r>
        <w:rPr>
          <w:color w:val="202020"/>
          <w:highlight w:val="white"/>
        </w:rPr>
        <w:t>Seletuskirja osas „Eelnõu vastavus Euroopa Liidu õigusele” esitatakse eelnõu reguleerimisalaga seotud Euroopa Liidu määruse, direktiivi ja muude õigusaktide ning nende tõlgendamiseks vajaliku kohtupraktika loetelu. Kui eelnõu eesmärk on viia Eesti seadused kooskõlla Euroopa Liidu õigusega, analüüsitakse eelnõu vastavust sellele.</w:t>
      </w:r>
      <w:r>
        <w:t xml:space="preserve"> Kui analüüs sisaldub konkreetse sätte juures, võiks siin tuua kokkuvõtte ja viidata, milliste sätete juures on konkreetsemalt EL õigusega kooskõla analüüsitud.</w:t>
      </w:r>
    </w:p>
    <w:p w14:paraId="1B3ACE6B" w14:textId="77777777" w:rsidR="00072D90" w:rsidRDefault="00072D90" w:rsidP="00072D90">
      <w:pPr>
        <w:pStyle w:val="Kommentaaritekst"/>
      </w:pPr>
    </w:p>
    <w:p w14:paraId="3E08764F" w14:textId="77777777" w:rsidR="00072D90" w:rsidRDefault="00072D90" w:rsidP="00072D90">
      <w:pPr>
        <w:pStyle w:val="Kommentaaritekst"/>
      </w:pPr>
      <w:r>
        <w:rPr>
          <w:color w:val="202020"/>
          <w:highlight w:val="white"/>
        </w:rPr>
        <w:t>Kui eelnõus on otseselt arvestatud Euroopa Liidu õigusakti, esitatakse seletuskirjas selle number ja avaldamismärge Euroopa Ühenduste Teatajas või Euroopa Liidu Teatajas ning direktiiviga kooskõlla viimisel lisatakse seletuskirjale Euroopa Komisjonis väljatöötatud vastavustabel, selle puudumisel käesoleva eeskirja lisas esitatud vastavustabel.</w:t>
      </w:r>
      <w:r>
        <w:t xml:space="preserve"> </w:t>
      </w:r>
    </w:p>
  </w:comment>
  <w:comment w:id="40" w:author="Maarja-Liis Lall - JUSTDIGI" w:date="2025-09-23T16:42:00Z" w:initials="MJ">
    <w:p w14:paraId="48F4BC72" w14:textId="364C8B27" w:rsidR="003B0A7D" w:rsidRDefault="00E67CB4">
      <w:r>
        <w:annotationRef/>
      </w:r>
      <w:r w:rsidRPr="2A521FE5">
        <w:t>HÕNTE § 40 lg 1:</w:t>
      </w:r>
    </w:p>
    <w:p w14:paraId="2BC4F97E" w14:textId="38798F09" w:rsidR="003B0A7D" w:rsidRDefault="003B0A7D"/>
    <w:p w14:paraId="66182C61" w14:textId="55931783" w:rsidR="003B0A7D" w:rsidRDefault="00E67CB4">
      <w:r w:rsidRPr="17C6B317">
        <w:t>6. osa peaks olema "Seaduse mõjud"</w:t>
      </w:r>
    </w:p>
    <w:p w14:paraId="602172D5" w14:textId="3C742A56" w:rsidR="003B0A7D" w:rsidRDefault="00E67CB4">
      <w:r w:rsidRPr="5AD9E2F7">
        <w:t>7. osas peaks olema "Seaduse rakendamisega seotud riigi ja kohaliku omavalitsuse tegevused, eeldatavad kulud ja tulud", mis on hetkeseisuga puudu, vt täpsemaid juhiseid HÕNTE § 47.</w:t>
      </w:r>
    </w:p>
    <w:p w14:paraId="21D69470" w14:textId="60F21DF0" w:rsidR="003B0A7D" w:rsidRDefault="00E67CB4">
      <w:r w:rsidRPr="4B6CF109">
        <w:t>"Rakendusaktid" peaks olema 8. osa.</w:t>
      </w:r>
    </w:p>
  </w:comment>
  <w:comment w:id="41" w:author="Maarja-Liis Lall - JUSTDIGI" w:date="2025-09-23T16:46:00Z" w:initials="MJ">
    <w:p w14:paraId="639774A8" w14:textId="77777777" w:rsidR="00494C6A" w:rsidRDefault="00E67CB4" w:rsidP="00494C6A">
      <w:pPr>
        <w:pStyle w:val="Kommentaaritekst"/>
      </w:pPr>
      <w:r>
        <w:annotationRef/>
      </w:r>
      <w:r w:rsidR="00494C6A">
        <w:t>Kui kavas on volitusnorm Vabariigi Valitsuse, ministri või kohaliku omavalitsuse organi määruse andmiseks või selle reguleerimisala laiendamiseks, siis palume seletuskirjas ka analüüsida ja selgitada, kas see on Eesti Vabariigi põhiseadusega (edaspidi põhiseadus) kooskõlas, st ega sellega ei reguleerita valdkonda, mis tuleks reguleerida seadusega, samuti kas volitusnormi sõnastus on piisavalt täpne, et see hõlmab laiendatava määruse reguleerimisala.</w:t>
      </w:r>
    </w:p>
    <w:p w14:paraId="446340AD" w14:textId="77777777" w:rsidR="00494C6A" w:rsidRDefault="00494C6A" w:rsidP="00494C6A">
      <w:pPr>
        <w:pStyle w:val="Kommentaaritekst"/>
      </w:pPr>
    </w:p>
    <w:p w14:paraId="56F58036" w14:textId="77777777" w:rsidR="00494C6A" w:rsidRDefault="00494C6A" w:rsidP="00494C6A">
      <w:pPr>
        <w:pStyle w:val="Kommentaaritekst"/>
      </w:pPr>
      <w:r>
        <w:t>Palume viidata ka konkreetsele PS normile ja analüüsida vastavalt põhjalikumalt + ka arvestades kohtupraktikat. PS kommentaaridest: PS § 3 lg 1 esimesest lausest tulenev parlamendireservatsiooni e olulisuse põhimõte nõuab, et kõik riigielus olulised küsimused otsustab Riigikogu või kõrgeima võimu kandjana rahvas. Olulisuse põhimõtte kohaselt ei saa seda, mida PS järgi on kohustatud tegema seadusandja, edasi delegeerida täitevvõimule ega ühelegi teisele isikule või organile. PS ei keela Riigikogu pädevuses olevate küsimuste delegeerimist täitevvõimule, kui seaduses on piisavalt määratletud täitevvõimu tegutsemise alused ja tingimused, et välistada omavoli (RKPJKo 20.12.2016, 3-4-1-3-16, p 111).</w:t>
      </w:r>
    </w:p>
  </w:comment>
  <w:comment w:id="43" w:author="Maarja-Liis Lall - JUSTDIGI" w:date="2025-09-23T16:43:00Z" w:initials="MJ">
    <w:p w14:paraId="5FD4AA13" w14:textId="6FC33725" w:rsidR="003B0A7D" w:rsidRDefault="00E67CB4">
      <w:r>
        <w:annotationRef/>
      </w:r>
      <w:r w:rsidRPr="6E4BF33E">
        <w:t>Palume panna pealkiri vastavalt HÕNTE § 40 lg-le 1: Eelnõu kooskõlastamine, huvirühmade kaasamine ja avalik konsultatsioon</w:t>
      </w:r>
    </w:p>
  </w:comment>
  <w:comment w:id="44" w:author="Maarja-Liis Lall - JUSTDIGI" w:date="2025-09-22T17:10:00Z" w:initials="MJ">
    <w:p w14:paraId="36AD7919" w14:textId="1E4C3645" w:rsidR="003B0A7D" w:rsidRDefault="00E67CB4">
      <w:r>
        <w:annotationRef/>
      </w:r>
      <w:r w:rsidRPr="2DF40FDB">
        <w:t>Justiitsministeeriumile 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C6FF83" w15:done="0"/>
  <w15:commentEx w15:paraId="00857E46" w15:done="0"/>
  <w15:commentEx w15:paraId="573A93D1" w15:done="0"/>
  <w15:commentEx w15:paraId="1ECDF9B9" w15:done="0"/>
  <w15:commentEx w15:paraId="62BDE979" w15:done="0"/>
  <w15:commentEx w15:paraId="4E2E920E" w15:done="0"/>
  <w15:commentEx w15:paraId="757EF1F4" w15:done="0"/>
  <w15:commentEx w15:paraId="10EFB65D" w15:done="0"/>
  <w15:commentEx w15:paraId="0B6AA554" w15:done="0"/>
  <w15:commentEx w15:paraId="2CEE177F" w15:done="0"/>
  <w15:commentEx w15:paraId="0FCABBC2" w15:done="0"/>
  <w15:commentEx w15:paraId="01A35638" w15:done="0"/>
  <w15:commentEx w15:paraId="15112823" w15:done="0"/>
  <w15:commentEx w15:paraId="44A3CAAE" w15:done="0"/>
  <w15:commentEx w15:paraId="0C2AB193" w15:done="0"/>
  <w15:commentEx w15:paraId="4F848D31" w15:done="0"/>
  <w15:commentEx w15:paraId="1E1CBE16" w15:done="0"/>
  <w15:commentEx w15:paraId="6E8F6048" w15:done="0"/>
  <w15:commentEx w15:paraId="5199920F" w15:done="0"/>
  <w15:commentEx w15:paraId="02ABEC58" w15:done="0"/>
  <w15:commentEx w15:paraId="2ADE80E2" w15:done="0"/>
  <w15:commentEx w15:paraId="4804C6EA" w15:done="0"/>
  <w15:commentEx w15:paraId="39715C40" w15:done="0"/>
  <w15:commentEx w15:paraId="2AABEA6C" w15:done="0"/>
  <w15:commentEx w15:paraId="725FE4A8" w15:done="0"/>
  <w15:commentEx w15:paraId="6054080D" w15:done="0"/>
  <w15:commentEx w15:paraId="03B659BF" w15:done="0"/>
  <w15:commentEx w15:paraId="5E365A3B" w15:done="0"/>
  <w15:commentEx w15:paraId="6DF4A538" w15:done="0"/>
  <w15:commentEx w15:paraId="6E5F2D07" w15:paraIdParent="6DF4A538" w15:done="0"/>
  <w15:commentEx w15:paraId="3E08764F" w15:done="0"/>
  <w15:commentEx w15:paraId="21D69470" w15:done="0"/>
  <w15:commentEx w15:paraId="56F58036" w15:done="0"/>
  <w15:commentEx w15:paraId="5FD4AA13" w15:done="0"/>
  <w15:commentEx w15:paraId="36AD79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BD3850" w16cex:dateUtc="2025-09-22T13:59:00Z"/>
  <w16cex:commentExtensible w16cex:durableId="6B4BA612" w16cex:dateUtc="2025-09-23T16:10:00Z"/>
  <w16cex:commentExtensible w16cex:durableId="7DC23B73" w16cex:dateUtc="2025-09-23T09:33:00Z"/>
  <w16cex:commentExtensible w16cex:durableId="536DC595" w16cex:dateUtc="2025-09-23T09:35:00Z"/>
  <w16cex:commentExtensible w16cex:durableId="0E87773C" w16cex:dateUtc="2025-09-23T16:11:00Z"/>
  <w16cex:commentExtensible w16cex:durableId="1994A9A5" w16cex:dateUtc="2025-09-23T09:36:00Z"/>
  <w16cex:commentExtensible w16cex:durableId="760BD20A" w16cex:dateUtc="2025-09-23T10:12:00Z"/>
  <w16cex:commentExtensible w16cex:durableId="5D62F73C" w16cex:dateUtc="2025-09-23T10:11:00Z"/>
  <w16cex:commentExtensible w16cex:durableId="769D5A0B" w16cex:dateUtc="2025-09-23T16:12:00Z"/>
  <w16cex:commentExtensible w16cex:durableId="0C212FBD" w16cex:dateUtc="2025-09-23T16:13:00Z"/>
  <w16cex:commentExtensible w16cex:durableId="7146C900" w16cex:dateUtc="2025-09-22T14:02:00Z"/>
  <w16cex:commentExtensible w16cex:durableId="461416DA" w16cex:dateUtc="2025-09-23T16:15:00Z"/>
  <w16cex:commentExtensible w16cex:durableId="21AF7808" w16cex:dateUtc="2025-09-23T16:17:00Z"/>
  <w16cex:commentExtensible w16cex:durableId="42A697C2" w16cex:dateUtc="2025-09-23T16:19:00Z"/>
  <w16cex:commentExtensible w16cex:durableId="222C06A2" w16cex:dateUtc="2025-09-23T16:20:00Z"/>
  <w16cex:commentExtensible w16cex:durableId="61C1E69E" w16cex:dateUtc="2025-09-23T16:24:00Z"/>
  <w16cex:commentExtensible w16cex:durableId="4AF47CDB" w16cex:dateUtc="2025-09-23T16:25:00Z"/>
  <w16cex:commentExtensible w16cex:durableId="423C07F9" w16cex:dateUtc="2025-09-23T11:07:00Z"/>
  <w16cex:commentExtensible w16cex:durableId="65EB347E" w16cex:dateUtc="2025-09-23T11:14:00Z"/>
  <w16cex:commentExtensible w16cex:durableId="03BC72A2" w16cex:dateUtc="2025-09-23T16:26:00Z"/>
  <w16cex:commentExtensible w16cex:durableId="24F0D2FC" w16cex:dateUtc="2025-09-23T12:12:00Z"/>
  <w16cex:commentExtensible w16cex:durableId="7E1B5F76" w16cex:dateUtc="2025-09-23T16:32:00Z"/>
  <w16cex:commentExtensible w16cex:durableId="3103D28A" w16cex:dateUtc="2025-09-23T13:33:00Z"/>
  <w16cex:commentExtensible w16cex:durableId="6731D88B" w16cex:dateUtc="2025-09-23T12:30:00Z"/>
  <w16cex:commentExtensible w16cex:durableId="09672E57" w16cex:dateUtc="2025-09-23T12:40:00Z"/>
  <w16cex:commentExtensible w16cex:durableId="43C0595C" w16cex:dateUtc="2025-09-23T16:33:00Z"/>
  <w16cex:commentExtensible w16cex:durableId="4640260F" w16cex:dateUtc="2025-09-23T16:34:00Z"/>
  <w16cex:commentExtensible w16cex:durableId="476ECE01" w16cex:dateUtc="2025-09-23T12:56:00Z"/>
  <w16cex:commentExtensible w16cex:durableId="70F636FE" w16cex:dateUtc="2025-09-24T12:05:00Z"/>
  <w16cex:commentExtensible w16cex:durableId="63DB6145" w16cex:dateUtc="2025-09-24T12:30:00Z"/>
  <w16cex:commentExtensible w16cex:durableId="4AAD2BA1" w16cex:dateUtc="2025-09-24T12:43:00Z"/>
  <w16cex:commentExtensible w16cex:durableId="13382F54" w16cex:dateUtc="2025-09-23T13:42:00Z"/>
  <w16cex:commentExtensible w16cex:durableId="6455B8A7" w16cex:dateUtc="2025-09-23T13:46:00Z"/>
  <w16cex:commentExtensible w16cex:durableId="2F68D70C" w16cex:dateUtc="2025-09-23T13:43:00Z"/>
  <w16cex:commentExtensible w16cex:durableId="76697410" w16cex:dateUtc="2025-09-2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C6FF83" w16cid:durableId="52BD3850"/>
  <w16cid:commentId w16cid:paraId="00857E46" w16cid:durableId="6B4BA612"/>
  <w16cid:commentId w16cid:paraId="573A93D1" w16cid:durableId="7DC23B73"/>
  <w16cid:commentId w16cid:paraId="1ECDF9B9" w16cid:durableId="536DC595"/>
  <w16cid:commentId w16cid:paraId="62BDE979" w16cid:durableId="0E87773C"/>
  <w16cid:commentId w16cid:paraId="4E2E920E" w16cid:durableId="1994A9A5"/>
  <w16cid:commentId w16cid:paraId="757EF1F4" w16cid:durableId="760BD20A"/>
  <w16cid:commentId w16cid:paraId="10EFB65D" w16cid:durableId="5D62F73C"/>
  <w16cid:commentId w16cid:paraId="0B6AA554" w16cid:durableId="769D5A0B"/>
  <w16cid:commentId w16cid:paraId="2CEE177F" w16cid:durableId="0C212FBD"/>
  <w16cid:commentId w16cid:paraId="0FCABBC2" w16cid:durableId="7146C900"/>
  <w16cid:commentId w16cid:paraId="01A35638" w16cid:durableId="461416DA"/>
  <w16cid:commentId w16cid:paraId="15112823" w16cid:durableId="21AF7808"/>
  <w16cid:commentId w16cid:paraId="44A3CAAE" w16cid:durableId="42A697C2"/>
  <w16cid:commentId w16cid:paraId="0C2AB193" w16cid:durableId="222C06A2"/>
  <w16cid:commentId w16cid:paraId="4F848D31" w16cid:durableId="61C1E69E"/>
  <w16cid:commentId w16cid:paraId="1E1CBE16" w16cid:durableId="4AF47CDB"/>
  <w16cid:commentId w16cid:paraId="6E8F6048" w16cid:durableId="423C07F9"/>
  <w16cid:commentId w16cid:paraId="5199920F" w16cid:durableId="65EB347E"/>
  <w16cid:commentId w16cid:paraId="02ABEC58" w16cid:durableId="03BC72A2"/>
  <w16cid:commentId w16cid:paraId="2ADE80E2" w16cid:durableId="24F0D2FC"/>
  <w16cid:commentId w16cid:paraId="4804C6EA" w16cid:durableId="7E1B5F76"/>
  <w16cid:commentId w16cid:paraId="39715C40" w16cid:durableId="3103D28A"/>
  <w16cid:commentId w16cid:paraId="2AABEA6C" w16cid:durableId="6731D88B"/>
  <w16cid:commentId w16cid:paraId="725FE4A8" w16cid:durableId="09672E57"/>
  <w16cid:commentId w16cid:paraId="6054080D" w16cid:durableId="43C0595C"/>
  <w16cid:commentId w16cid:paraId="03B659BF" w16cid:durableId="4640260F"/>
  <w16cid:commentId w16cid:paraId="5E365A3B" w16cid:durableId="476ECE01"/>
  <w16cid:commentId w16cid:paraId="6DF4A538" w16cid:durableId="70F636FE"/>
  <w16cid:commentId w16cid:paraId="6E5F2D07" w16cid:durableId="63DB6145"/>
  <w16cid:commentId w16cid:paraId="3E08764F" w16cid:durableId="4AAD2BA1"/>
  <w16cid:commentId w16cid:paraId="21D69470" w16cid:durableId="13382F54"/>
  <w16cid:commentId w16cid:paraId="56F58036" w16cid:durableId="6455B8A7"/>
  <w16cid:commentId w16cid:paraId="5FD4AA13" w16cid:durableId="2F68D70C"/>
  <w16cid:commentId w16cid:paraId="36AD7919" w16cid:durableId="766974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05DAA" w14:textId="77777777" w:rsidR="008F095B" w:rsidRDefault="008F095B">
      <w:pPr>
        <w:spacing w:after="0" w:line="240" w:lineRule="auto"/>
      </w:pPr>
      <w:r>
        <w:separator/>
      </w:r>
    </w:p>
  </w:endnote>
  <w:endnote w:type="continuationSeparator" w:id="0">
    <w:p w14:paraId="063BA6EB" w14:textId="77777777" w:rsidR="008F095B" w:rsidRDefault="008F0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B5AAA" w14:textId="77777777" w:rsidR="00D645E2" w:rsidRDefault="0015289B">
    <w:pPr>
      <w:jc w:val="center"/>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DE84B" w14:textId="77777777" w:rsidR="008F095B" w:rsidRDefault="008F095B">
      <w:pPr>
        <w:spacing w:after="0" w:line="240" w:lineRule="auto"/>
      </w:pPr>
      <w:r>
        <w:separator/>
      </w:r>
    </w:p>
  </w:footnote>
  <w:footnote w:type="continuationSeparator" w:id="0">
    <w:p w14:paraId="6AD6E3E9" w14:textId="77777777" w:rsidR="008F095B" w:rsidRDefault="008F09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C641A"/>
    <w:multiLevelType w:val="multilevel"/>
    <w:tmpl w:val="1D0C9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8C0879"/>
    <w:multiLevelType w:val="multilevel"/>
    <w:tmpl w:val="6B44B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69913992">
    <w:abstractNumId w:val="0"/>
  </w:num>
  <w:num w:numId="2" w16cid:durableId="169326733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Pilleriin Lindsalu - JUSTDIGI">
    <w15:presenceInfo w15:providerId="AD" w15:userId="S::pilleriin.lindsalu@justdigi.ee::f663d0d4-d477-45c8-b210-8f2e364095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5E2"/>
    <w:rsid w:val="00000D07"/>
    <w:rsid w:val="0001366C"/>
    <w:rsid w:val="00033DA6"/>
    <w:rsid w:val="00047A62"/>
    <w:rsid w:val="000603EA"/>
    <w:rsid w:val="00072D90"/>
    <w:rsid w:val="00076FF5"/>
    <w:rsid w:val="00086D9B"/>
    <w:rsid w:val="00092F44"/>
    <w:rsid w:val="000B6E91"/>
    <w:rsid w:val="000C1E95"/>
    <w:rsid w:val="000C1F7D"/>
    <w:rsid w:val="000D02E8"/>
    <w:rsid w:val="000D450D"/>
    <w:rsid w:val="00110135"/>
    <w:rsid w:val="00127458"/>
    <w:rsid w:val="00150301"/>
    <w:rsid w:val="0015289B"/>
    <w:rsid w:val="00172192"/>
    <w:rsid w:val="001D3ADB"/>
    <w:rsid w:val="001D4A4C"/>
    <w:rsid w:val="001E72C8"/>
    <w:rsid w:val="001F39FB"/>
    <w:rsid w:val="001F5DA1"/>
    <w:rsid w:val="00204711"/>
    <w:rsid w:val="00206B4A"/>
    <w:rsid w:val="00210B7F"/>
    <w:rsid w:val="00211DE3"/>
    <w:rsid w:val="00224147"/>
    <w:rsid w:val="002379BE"/>
    <w:rsid w:val="0027475B"/>
    <w:rsid w:val="002859A0"/>
    <w:rsid w:val="00286708"/>
    <w:rsid w:val="002A67F1"/>
    <w:rsid w:val="002B37ED"/>
    <w:rsid w:val="002D3C36"/>
    <w:rsid w:val="002E6B85"/>
    <w:rsid w:val="002F1426"/>
    <w:rsid w:val="002F77E9"/>
    <w:rsid w:val="003202CA"/>
    <w:rsid w:val="00325DFD"/>
    <w:rsid w:val="00330884"/>
    <w:rsid w:val="00333196"/>
    <w:rsid w:val="00351C3D"/>
    <w:rsid w:val="0037700D"/>
    <w:rsid w:val="00384481"/>
    <w:rsid w:val="00397D83"/>
    <w:rsid w:val="003A0962"/>
    <w:rsid w:val="003A12C7"/>
    <w:rsid w:val="003A3CC7"/>
    <w:rsid w:val="003B0A7D"/>
    <w:rsid w:val="003B2787"/>
    <w:rsid w:val="003C0FCC"/>
    <w:rsid w:val="003F3F8D"/>
    <w:rsid w:val="003F712A"/>
    <w:rsid w:val="0041004A"/>
    <w:rsid w:val="00426F0B"/>
    <w:rsid w:val="004305C8"/>
    <w:rsid w:val="00463CAD"/>
    <w:rsid w:val="00494C6A"/>
    <w:rsid w:val="004B47EC"/>
    <w:rsid w:val="004C3A7A"/>
    <w:rsid w:val="004D2A29"/>
    <w:rsid w:val="004D7D45"/>
    <w:rsid w:val="005158BA"/>
    <w:rsid w:val="0052159D"/>
    <w:rsid w:val="00531CC2"/>
    <w:rsid w:val="0054789F"/>
    <w:rsid w:val="005701BC"/>
    <w:rsid w:val="0058513B"/>
    <w:rsid w:val="005D430C"/>
    <w:rsid w:val="00630ACE"/>
    <w:rsid w:val="00642A73"/>
    <w:rsid w:val="00647CEC"/>
    <w:rsid w:val="00647DC6"/>
    <w:rsid w:val="00656323"/>
    <w:rsid w:val="00676979"/>
    <w:rsid w:val="006803DF"/>
    <w:rsid w:val="00691D81"/>
    <w:rsid w:val="00692404"/>
    <w:rsid w:val="00697AB7"/>
    <w:rsid w:val="006A2FBC"/>
    <w:rsid w:val="006A3047"/>
    <w:rsid w:val="006A44C1"/>
    <w:rsid w:val="006A6AF2"/>
    <w:rsid w:val="006C70F5"/>
    <w:rsid w:val="006D2119"/>
    <w:rsid w:val="006D58C3"/>
    <w:rsid w:val="006E6029"/>
    <w:rsid w:val="00700F23"/>
    <w:rsid w:val="00704076"/>
    <w:rsid w:val="007428CB"/>
    <w:rsid w:val="00762363"/>
    <w:rsid w:val="0076344F"/>
    <w:rsid w:val="007863D3"/>
    <w:rsid w:val="007B1D2A"/>
    <w:rsid w:val="007B369C"/>
    <w:rsid w:val="007C0C76"/>
    <w:rsid w:val="008452E6"/>
    <w:rsid w:val="00860955"/>
    <w:rsid w:val="0087522B"/>
    <w:rsid w:val="008A7566"/>
    <w:rsid w:val="008D025C"/>
    <w:rsid w:val="008E4311"/>
    <w:rsid w:val="008F095B"/>
    <w:rsid w:val="00900552"/>
    <w:rsid w:val="009027CD"/>
    <w:rsid w:val="00920DC7"/>
    <w:rsid w:val="00923552"/>
    <w:rsid w:val="00934A25"/>
    <w:rsid w:val="0093566E"/>
    <w:rsid w:val="00941E25"/>
    <w:rsid w:val="00950883"/>
    <w:rsid w:val="00956C34"/>
    <w:rsid w:val="0096087C"/>
    <w:rsid w:val="00971513"/>
    <w:rsid w:val="00981462"/>
    <w:rsid w:val="009B03A8"/>
    <w:rsid w:val="009D71E3"/>
    <w:rsid w:val="009F569A"/>
    <w:rsid w:val="00A06D92"/>
    <w:rsid w:val="00A339C2"/>
    <w:rsid w:val="00A511FE"/>
    <w:rsid w:val="00A706F2"/>
    <w:rsid w:val="00A738D6"/>
    <w:rsid w:val="00A746E9"/>
    <w:rsid w:val="00A867BB"/>
    <w:rsid w:val="00AB2838"/>
    <w:rsid w:val="00AD1FBB"/>
    <w:rsid w:val="00AD3F99"/>
    <w:rsid w:val="00AD7CF9"/>
    <w:rsid w:val="00AF6977"/>
    <w:rsid w:val="00B0075F"/>
    <w:rsid w:val="00B03AEE"/>
    <w:rsid w:val="00B30864"/>
    <w:rsid w:val="00B6257F"/>
    <w:rsid w:val="00B67463"/>
    <w:rsid w:val="00B768F1"/>
    <w:rsid w:val="00B77DAB"/>
    <w:rsid w:val="00BA4846"/>
    <w:rsid w:val="00BC558E"/>
    <w:rsid w:val="00BD4312"/>
    <w:rsid w:val="00BD6655"/>
    <w:rsid w:val="00BD7BDE"/>
    <w:rsid w:val="00BF057A"/>
    <w:rsid w:val="00C44F04"/>
    <w:rsid w:val="00C54D6B"/>
    <w:rsid w:val="00C57CED"/>
    <w:rsid w:val="00C61D50"/>
    <w:rsid w:val="00C642E8"/>
    <w:rsid w:val="00C64D72"/>
    <w:rsid w:val="00C91418"/>
    <w:rsid w:val="00CB09D0"/>
    <w:rsid w:val="00CB0F65"/>
    <w:rsid w:val="00CB3C31"/>
    <w:rsid w:val="00D04403"/>
    <w:rsid w:val="00D20AA0"/>
    <w:rsid w:val="00D3742F"/>
    <w:rsid w:val="00D4702B"/>
    <w:rsid w:val="00D645E2"/>
    <w:rsid w:val="00D64A32"/>
    <w:rsid w:val="00D6698C"/>
    <w:rsid w:val="00D66CA8"/>
    <w:rsid w:val="00D7183E"/>
    <w:rsid w:val="00D77B56"/>
    <w:rsid w:val="00D80DE3"/>
    <w:rsid w:val="00D81086"/>
    <w:rsid w:val="00D96664"/>
    <w:rsid w:val="00DA3C77"/>
    <w:rsid w:val="00DA7682"/>
    <w:rsid w:val="00DE068D"/>
    <w:rsid w:val="00DE0F7A"/>
    <w:rsid w:val="00DE5738"/>
    <w:rsid w:val="00E11BE8"/>
    <w:rsid w:val="00E40F40"/>
    <w:rsid w:val="00E5414F"/>
    <w:rsid w:val="00E56440"/>
    <w:rsid w:val="00E62C81"/>
    <w:rsid w:val="00E66C78"/>
    <w:rsid w:val="00E67CB4"/>
    <w:rsid w:val="00E700C3"/>
    <w:rsid w:val="00E74E19"/>
    <w:rsid w:val="00E82F29"/>
    <w:rsid w:val="00EA1F0E"/>
    <w:rsid w:val="00EB359A"/>
    <w:rsid w:val="00ED7257"/>
    <w:rsid w:val="00EE0178"/>
    <w:rsid w:val="00EE430A"/>
    <w:rsid w:val="00EF747E"/>
    <w:rsid w:val="00F01699"/>
    <w:rsid w:val="00F06F7D"/>
    <w:rsid w:val="00F1148B"/>
    <w:rsid w:val="00F30828"/>
    <w:rsid w:val="00F32BC7"/>
    <w:rsid w:val="00F35259"/>
    <w:rsid w:val="00F5778A"/>
    <w:rsid w:val="00F653CC"/>
    <w:rsid w:val="00F6650D"/>
    <w:rsid w:val="00F831CD"/>
    <w:rsid w:val="00FA003A"/>
    <w:rsid w:val="00FB3F0E"/>
    <w:rsid w:val="00FB5AB9"/>
    <w:rsid w:val="00FC4AA6"/>
    <w:rsid w:val="00FE1E06"/>
    <w:rsid w:val="00FF5DC8"/>
    <w:rsid w:val="01A49DB2"/>
    <w:rsid w:val="067A56CD"/>
    <w:rsid w:val="080AD943"/>
    <w:rsid w:val="0A90EA88"/>
    <w:rsid w:val="0C1FBFBA"/>
    <w:rsid w:val="175D4507"/>
    <w:rsid w:val="179B3D90"/>
    <w:rsid w:val="19CAC57E"/>
    <w:rsid w:val="1BB03284"/>
    <w:rsid w:val="22C51ED1"/>
    <w:rsid w:val="24B59AAA"/>
    <w:rsid w:val="26B4AD5D"/>
    <w:rsid w:val="2932E98E"/>
    <w:rsid w:val="3012C0E3"/>
    <w:rsid w:val="30879C8F"/>
    <w:rsid w:val="309C0030"/>
    <w:rsid w:val="35E43334"/>
    <w:rsid w:val="3E66962A"/>
    <w:rsid w:val="3F2A5547"/>
    <w:rsid w:val="40E7EE10"/>
    <w:rsid w:val="42C8974F"/>
    <w:rsid w:val="46589965"/>
    <w:rsid w:val="4761E90C"/>
    <w:rsid w:val="4A790233"/>
    <w:rsid w:val="4BCB2519"/>
    <w:rsid w:val="5102C687"/>
    <w:rsid w:val="5634A419"/>
    <w:rsid w:val="56934A60"/>
    <w:rsid w:val="56F3F017"/>
    <w:rsid w:val="57766893"/>
    <w:rsid w:val="59740229"/>
    <w:rsid w:val="5EEE1F64"/>
    <w:rsid w:val="643625E6"/>
    <w:rsid w:val="6EB379DF"/>
    <w:rsid w:val="6EFC6245"/>
    <w:rsid w:val="6FCEC0DC"/>
    <w:rsid w:val="722589E2"/>
    <w:rsid w:val="78118BB5"/>
    <w:rsid w:val="78DC2000"/>
    <w:rsid w:val="7B1B9F69"/>
    <w:rsid w:val="7BE532ED"/>
    <w:rsid w:val="7D06C8CE"/>
    <w:rsid w:val="7DD2CF1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6210A"/>
  <w15:docId w15:val="{D7F80229-55A5-4C72-8E02-08122D680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700C3"/>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DE5738"/>
    <w:pPr>
      <w:spacing w:before="100" w:beforeAutospacing="1" w:after="100" w:afterAutospacing="1" w:line="240" w:lineRule="auto"/>
    </w:pPr>
    <w:rPr>
      <w:rFonts w:ascii="Times New Roman" w:hAnsi="Times New Roman" w:cs="Times New Roman"/>
      <w:szCs w:val="24"/>
    </w:rPr>
  </w:style>
  <w:style w:type="character" w:styleId="Tugev">
    <w:name w:val="Strong"/>
    <w:basedOn w:val="Liguvaikefont"/>
    <w:uiPriority w:val="22"/>
    <w:qFormat/>
    <w:rsid w:val="00DE5738"/>
    <w:rPr>
      <w:b/>
      <w:bCs/>
    </w:rPr>
  </w:style>
  <w:style w:type="paragraph" w:styleId="Vahedeta">
    <w:name w:val="No Spacing"/>
    <w:uiPriority w:val="1"/>
    <w:qFormat/>
    <w:rsid w:val="00FF5DC8"/>
    <w:pPr>
      <w:spacing w:after="0" w:line="240" w:lineRule="auto"/>
    </w:pPr>
  </w:style>
  <w:style w:type="paragraph" w:styleId="Redaktsioon">
    <w:name w:val="Revision"/>
    <w:hidden/>
    <w:uiPriority w:val="99"/>
    <w:semiHidden/>
    <w:rsid w:val="00692404"/>
    <w:pPr>
      <w:spacing w:after="0" w:line="240" w:lineRule="auto"/>
    </w:pPr>
  </w:style>
  <w:style w:type="character" w:styleId="Kommentaariviide">
    <w:name w:val="annotation reference"/>
    <w:basedOn w:val="Liguvaikefont"/>
    <w:uiPriority w:val="99"/>
    <w:semiHidden/>
    <w:unhideWhenUsed/>
    <w:rsid w:val="00692404"/>
    <w:rPr>
      <w:sz w:val="16"/>
      <w:szCs w:val="16"/>
    </w:rPr>
  </w:style>
  <w:style w:type="paragraph" w:styleId="Kommentaaritekst">
    <w:name w:val="annotation text"/>
    <w:basedOn w:val="Normaallaad"/>
    <w:link w:val="KommentaaritekstMrk"/>
    <w:uiPriority w:val="99"/>
    <w:unhideWhenUsed/>
    <w:rsid w:val="00692404"/>
    <w:pPr>
      <w:spacing w:line="240" w:lineRule="auto"/>
    </w:pPr>
    <w:rPr>
      <w:sz w:val="20"/>
    </w:rPr>
  </w:style>
  <w:style w:type="character" w:customStyle="1" w:styleId="KommentaaritekstMrk">
    <w:name w:val="Kommentaari tekst Märk"/>
    <w:basedOn w:val="Liguvaikefont"/>
    <w:link w:val="Kommentaaritekst"/>
    <w:uiPriority w:val="99"/>
    <w:rsid w:val="00692404"/>
    <w:rPr>
      <w:sz w:val="20"/>
    </w:rPr>
  </w:style>
  <w:style w:type="paragraph" w:styleId="Kommentaariteema">
    <w:name w:val="annotation subject"/>
    <w:basedOn w:val="Kommentaaritekst"/>
    <w:next w:val="Kommentaaritekst"/>
    <w:link w:val="KommentaariteemaMrk"/>
    <w:uiPriority w:val="99"/>
    <w:semiHidden/>
    <w:unhideWhenUsed/>
    <w:rsid w:val="00692404"/>
    <w:rPr>
      <w:b/>
      <w:bCs/>
    </w:rPr>
  </w:style>
  <w:style w:type="character" w:customStyle="1" w:styleId="KommentaariteemaMrk">
    <w:name w:val="Kommentaari teema Märk"/>
    <w:basedOn w:val="KommentaaritekstMrk"/>
    <w:link w:val="Kommentaariteema"/>
    <w:uiPriority w:val="99"/>
    <w:semiHidden/>
    <w:rsid w:val="0069240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573266">
      <w:bodyDiv w:val="1"/>
      <w:marLeft w:val="0"/>
      <w:marRight w:val="0"/>
      <w:marTop w:val="0"/>
      <w:marBottom w:val="0"/>
      <w:divBdr>
        <w:top w:val="none" w:sz="0" w:space="0" w:color="auto"/>
        <w:left w:val="none" w:sz="0" w:space="0" w:color="auto"/>
        <w:bottom w:val="none" w:sz="0" w:space="0" w:color="auto"/>
        <w:right w:val="none" w:sz="0" w:space="0" w:color="auto"/>
      </w:divBdr>
    </w:div>
    <w:div w:id="666707362">
      <w:bodyDiv w:val="1"/>
      <w:marLeft w:val="0"/>
      <w:marRight w:val="0"/>
      <w:marTop w:val="0"/>
      <w:marBottom w:val="0"/>
      <w:divBdr>
        <w:top w:val="none" w:sz="0" w:space="0" w:color="auto"/>
        <w:left w:val="none" w:sz="0" w:space="0" w:color="auto"/>
        <w:bottom w:val="none" w:sz="0" w:space="0" w:color="auto"/>
        <w:right w:val="none" w:sz="0" w:space="0" w:color="auto"/>
      </w:divBdr>
    </w:div>
    <w:div w:id="694699772">
      <w:bodyDiv w:val="1"/>
      <w:marLeft w:val="0"/>
      <w:marRight w:val="0"/>
      <w:marTop w:val="0"/>
      <w:marBottom w:val="0"/>
      <w:divBdr>
        <w:top w:val="none" w:sz="0" w:space="0" w:color="auto"/>
        <w:left w:val="none" w:sz="0" w:space="0" w:color="auto"/>
        <w:bottom w:val="none" w:sz="0" w:space="0" w:color="auto"/>
        <w:right w:val="none" w:sz="0" w:space="0" w:color="auto"/>
      </w:divBdr>
    </w:div>
    <w:div w:id="820925891">
      <w:bodyDiv w:val="1"/>
      <w:marLeft w:val="0"/>
      <w:marRight w:val="0"/>
      <w:marTop w:val="0"/>
      <w:marBottom w:val="0"/>
      <w:divBdr>
        <w:top w:val="none" w:sz="0" w:space="0" w:color="auto"/>
        <w:left w:val="none" w:sz="0" w:space="0" w:color="auto"/>
        <w:bottom w:val="none" w:sz="0" w:space="0" w:color="auto"/>
        <w:right w:val="none" w:sz="0" w:space="0" w:color="auto"/>
      </w:divBdr>
    </w:div>
    <w:div w:id="949363635">
      <w:bodyDiv w:val="1"/>
      <w:marLeft w:val="0"/>
      <w:marRight w:val="0"/>
      <w:marTop w:val="0"/>
      <w:marBottom w:val="0"/>
      <w:divBdr>
        <w:top w:val="none" w:sz="0" w:space="0" w:color="auto"/>
        <w:left w:val="none" w:sz="0" w:space="0" w:color="auto"/>
        <w:bottom w:val="none" w:sz="0" w:space="0" w:color="auto"/>
        <w:right w:val="none" w:sz="0" w:space="0" w:color="auto"/>
      </w:divBdr>
    </w:div>
    <w:div w:id="968512972">
      <w:bodyDiv w:val="1"/>
      <w:marLeft w:val="0"/>
      <w:marRight w:val="0"/>
      <w:marTop w:val="0"/>
      <w:marBottom w:val="0"/>
      <w:divBdr>
        <w:top w:val="none" w:sz="0" w:space="0" w:color="auto"/>
        <w:left w:val="none" w:sz="0" w:space="0" w:color="auto"/>
        <w:bottom w:val="none" w:sz="0" w:space="0" w:color="auto"/>
        <w:right w:val="none" w:sz="0" w:space="0" w:color="auto"/>
      </w:divBdr>
    </w:div>
    <w:div w:id="983005316">
      <w:bodyDiv w:val="1"/>
      <w:marLeft w:val="0"/>
      <w:marRight w:val="0"/>
      <w:marTop w:val="0"/>
      <w:marBottom w:val="0"/>
      <w:divBdr>
        <w:top w:val="none" w:sz="0" w:space="0" w:color="auto"/>
        <w:left w:val="none" w:sz="0" w:space="0" w:color="auto"/>
        <w:bottom w:val="none" w:sz="0" w:space="0" w:color="auto"/>
        <w:right w:val="none" w:sz="0" w:space="0" w:color="auto"/>
      </w:divBdr>
    </w:div>
    <w:div w:id="1071580494">
      <w:bodyDiv w:val="1"/>
      <w:marLeft w:val="0"/>
      <w:marRight w:val="0"/>
      <w:marTop w:val="0"/>
      <w:marBottom w:val="0"/>
      <w:divBdr>
        <w:top w:val="none" w:sz="0" w:space="0" w:color="auto"/>
        <w:left w:val="none" w:sz="0" w:space="0" w:color="auto"/>
        <w:bottom w:val="none" w:sz="0" w:space="0" w:color="auto"/>
        <w:right w:val="none" w:sz="0" w:space="0" w:color="auto"/>
      </w:divBdr>
    </w:div>
    <w:div w:id="1118066864">
      <w:bodyDiv w:val="1"/>
      <w:marLeft w:val="0"/>
      <w:marRight w:val="0"/>
      <w:marTop w:val="0"/>
      <w:marBottom w:val="0"/>
      <w:divBdr>
        <w:top w:val="none" w:sz="0" w:space="0" w:color="auto"/>
        <w:left w:val="none" w:sz="0" w:space="0" w:color="auto"/>
        <w:bottom w:val="none" w:sz="0" w:space="0" w:color="auto"/>
        <w:right w:val="none" w:sz="0" w:space="0" w:color="auto"/>
      </w:divBdr>
    </w:div>
    <w:div w:id="1174686065">
      <w:bodyDiv w:val="1"/>
      <w:marLeft w:val="0"/>
      <w:marRight w:val="0"/>
      <w:marTop w:val="0"/>
      <w:marBottom w:val="0"/>
      <w:divBdr>
        <w:top w:val="none" w:sz="0" w:space="0" w:color="auto"/>
        <w:left w:val="none" w:sz="0" w:space="0" w:color="auto"/>
        <w:bottom w:val="none" w:sz="0" w:space="0" w:color="auto"/>
        <w:right w:val="none" w:sz="0" w:space="0" w:color="auto"/>
      </w:divBdr>
    </w:div>
    <w:div w:id="1277522565">
      <w:bodyDiv w:val="1"/>
      <w:marLeft w:val="0"/>
      <w:marRight w:val="0"/>
      <w:marTop w:val="0"/>
      <w:marBottom w:val="0"/>
      <w:divBdr>
        <w:top w:val="none" w:sz="0" w:space="0" w:color="auto"/>
        <w:left w:val="none" w:sz="0" w:space="0" w:color="auto"/>
        <w:bottom w:val="none" w:sz="0" w:space="0" w:color="auto"/>
        <w:right w:val="none" w:sz="0" w:space="0" w:color="auto"/>
      </w:divBdr>
    </w:div>
    <w:div w:id="1308822895">
      <w:bodyDiv w:val="1"/>
      <w:marLeft w:val="0"/>
      <w:marRight w:val="0"/>
      <w:marTop w:val="0"/>
      <w:marBottom w:val="0"/>
      <w:divBdr>
        <w:top w:val="none" w:sz="0" w:space="0" w:color="auto"/>
        <w:left w:val="none" w:sz="0" w:space="0" w:color="auto"/>
        <w:bottom w:val="none" w:sz="0" w:space="0" w:color="auto"/>
        <w:right w:val="none" w:sz="0" w:space="0" w:color="auto"/>
      </w:divBdr>
    </w:div>
    <w:div w:id="1327854125">
      <w:bodyDiv w:val="1"/>
      <w:marLeft w:val="0"/>
      <w:marRight w:val="0"/>
      <w:marTop w:val="0"/>
      <w:marBottom w:val="0"/>
      <w:divBdr>
        <w:top w:val="none" w:sz="0" w:space="0" w:color="auto"/>
        <w:left w:val="none" w:sz="0" w:space="0" w:color="auto"/>
        <w:bottom w:val="none" w:sz="0" w:space="0" w:color="auto"/>
        <w:right w:val="none" w:sz="0" w:space="0" w:color="auto"/>
      </w:divBdr>
    </w:div>
    <w:div w:id="1393230815">
      <w:bodyDiv w:val="1"/>
      <w:marLeft w:val="0"/>
      <w:marRight w:val="0"/>
      <w:marTop w:val="0"/>
      <w:marBottom w:val="0"/>
      <w:divBdr>
        <w:top w:val="none" w:sz="0" w:space="0" w:color="auto"/>
        <w:left w:val="none" w:sz="0" w:space="0" w:color="auto"/>
        <w:bottom w:val="none" w:sz="0" w:space="0" w:color="auto"/>
        <w:right w:val="none" w:sz="0" w:space="0" w:color="auto"/>
      </w:divBdr>
    </w:div>
    <w:div w:id="1577320517">
      <w:bodyDiv w:val="1"/>
      <w:marLeft w:val="0"/>
      <w:marRight w:val="0"/>
      <w:marTop w:val="0"/>
      <w:marBottom w:val="0"/>
      <w:divBdr>
        <w:top w:val="none" w:sz="0" w:space="0" w:color="auto"/>
        <w:left w:val="none" w:sz="0" w:space="0" w:color="auto"/>
        <w:bottom w:val="none" w:sz="0" w:space="0" w:color="auto"/>
        <w:right w:val="none" w:sz="0" w:space="0" w:color="auto"/>
      </w:divBdr>
    </w:div>
    <w:div w:id="1615088231">
      <w:bodyDiv w:val="1"/>
      <w:marLeft w:val="0"/>
      <w:marRight w:val="0"/>
      <w:marTop w:val="0"/>
      <w:marBottom w:val="0"/>
      <w:divBdr>
        <w:top w:val="none" w:sz="0" w:space="0" w:color="auto"/>
        <w:left w:val="none" w:sz="0" w:space="0" w:color="auto"/>
        <w:bottom w:val="none" w:sz="0" w:space="0" w:color="auto"/>
        <w:right w:val="none" w:sz="0" w:space="0" w:color="auto"/>
      </w:divBdr>
    </w:div>
    <w:div w:id="1630237939">
      <w:bodyDiv w:val="1"/>
      <w:marLeft w:val="0"/>
      <w:marRight w:val="0"/>
      <w:marTop w:val="0"/>
      <w:marBottom w:val="0"/>
      <w:divBdr>
        <w:top w:val="none" w:sz="0" w:space="0" w:color="auto"/>
        <w:left w:val="none" w:sz="0" w:space="0" w:color="auto"/>
        <w:bottom w:val="none" w:sz="0" w:space="0" w:color="auto"/>
        <w:right w:val="none" w:sz="0" w:space="0" w:color="auto"/>
      </w:divBdr>
    </w:div>
    <w:div w:id="1705016287">
      <w:bodyDiv w:val="1"/>
      <w:marLeft w:val="0"/>
      <w:marRight w:val="0"/>
      <w:marTop w:val="0"/>
      <w:marBottom w:val="0"/>
      <w:divBdr>
        <w:top w:val="none" w:sz="0" w:space="0" w:color="auto"/>
        <w:left w:val="none" w:sz="0" w:space="0" w:color="auto"/>
        <w:bottom w:val="none" w:sz="0" w:space="0" w:color="auto"/>
        <w:right w:val="none" w:sz="0" w:space="0" w:color="auto"/>
      </w:divBdr>
    </w:div>
    <w:div w:id="1708531868">
      <w:bodyDiv w:val="1"/>
      <w:marLeft w:val="0"/>
      <w:marRight w:val="0"/>
      <w:marTop w:val="0"/>
      <w:marBottom w:val="0"/>
      <w:divBdr>
        <w:top w:val="none" w:sz="0" w:space="0" w:color="auto"/>
        <w:left w:val="none" w:sz="0" w:space="0" w:color="auto"/>
        <w:bottom w:val="none" w:sz="0" w:space="0" w:color="auto"/>
        <w:right w:val="none" w:sz="0" w:space="0" w:color="auto"/>
      </w:divBdr>
    </w:div>
    <w:div w:id="1885365822">
      <w:bodyDiv w:val="1"/>
      <w:marLeft w:val="0"/>
      <w:marRight w:val="0"/>
      <w:marTop w:val="0"/>
      <w:marBottom w:val="0"/>
      <w:divBdr>
        <w:top w:val="none" w:sz="0" w:space="0" w:color="auto"/>
        <w:left w:val="none" w:sz="0" w:space="0" w:color="auto"/>
        <w:bottom w:val="none" w:sz="0" w:space="0" w:color="auto"/>
        <w:right w:val="none" w:sz="0" w:space="0" w:color="auto"/>
      </w:divBdr>
    </w:div>
    <w:div w:id="1960607122">
      <w:bodyDiv w:val="1"/>
      <w:marLeft w:val="0"/>
      <w:marRight w:val="0"/>
      <w:marTop w:val="0"/>
      <w:marBottom w:val="0"/>
      <w:divBdr>
        <w:top w:val="none" w:sz="0" w:space="0" w:color="auto"/>
        <w:left w:val="none" w:sz="0" w:space="0" w:color="auto"/>
        <w:bottom w:val="none" w:sz="0" w:space="0" w:color="auto"/>
        <w:right w:val="none" w:sz="0" w:space="0" w:color="auto"/>
      </w:divBdr>
      <w:divsChild>
        <w:div w:id="1538087031">
          <w:marLeft w:val="0"/>
          <w:marRight w:val="0"/>
          <w:marTop w:val="0"/>
          <w:marBottom w:val="0"/>
          <w:divBdr>
            <w:top w:val="none" w:sz="0" w:space="0" w:color="auto"/>
            <w:left w:val="none" w:sz="0" w:space="0" w:color="auto"/>
            <w:bottom w:val="none" w:sz="0" w:space="0" w:color="auto"/>
            <w:right w:val="none" w:sz="0" w:space="0" w:color="auto"/>
          </w:divBdr>
          <w:divsChild>
            <w:div w:id="1850564820">
              <w:marLeft w:val="0"/>
              <w:marRight w:val="0"/>
              <w:marTop w:val="0"/>
              <w:marBottom w:val="0"/>
              <w:divBdr>
                <w:top w:val="none" w:sz="0" w:space="0" w:color="auto"/>
                <w:left w:val="none" w:sz="0" w:space="0" w:color="auto"/>
                <w:bottom w:val="none" w:sz="0" w:space="0" w:color="auto"/>
                <w:right w:val="none" w:sz="0" w:space="0" w:color="auto"/>
              </w:divBdr>
              <w:divsChild>
                <w:div w:id="956566168">
                  <w:marLeft w:val="0"/>
                  <w:marRight w:val="0"/>
                  <w:marTop w:val="0"/>
                  <w:marBottom w:val="0"/>
                  <w:divBdr>
                    <w:top w:val="none" w:sz="0" w:space="0" w:color="auto"/>
                    <w:left w:val="none" w:sz="0" w:space="0" w:color="auto"/>
                    <w:bottom w:val="none" w:sz="0" w:space="0" w:color="auto"/>
                    <w:right w:val="none" w:sz="0" w:space="0" w:color="auto"/>
                  </w:divBdr>
                  <w:divsChild>
                    <w:div w:id="1983002142">
                      <w:marLeft w:val="0"/>
                      <w:marRight w:val="0"/>
                      <w:marTop w:val="0"/>
                      <w:marBottom w:val="0"/>
                      <w:divBdr>
                        <w:top w:val="none" w:sz="0" w:space="0" w:color="auto"/>
                        <w:left w:val="none" w:sz="0" w:space="0" w:color="auto"/>
                        <w:bottom w:val="none" w:sz="0" w:space="0" w:color="auto"/>
                        <w:right w:val="none" w:sz="0" w:space="0" w:color="auto"/>
                      </w:divBdr>
                      <w:divsChild>
                        <w:div w:id="944074216">
                          <w:marLeft w:val="0"/>
                          <w:marRight w:val="0"/>
                          <w:marTop w:val="0"/>
                          <w:marBottom w:val="0"/>
                          <w:divBdr>
                            <w:top w:val="none" w:sz="0" w:space="0" w:color="auto"/>
                            <w:left w:val="none" w:sz="0" w:space="0" w:color="auto"/>
                            <w:bottom w:val="none" w:sz="0" w:space="0" w:color="auto"/>
                            <w:right w:val="none" w:sz="0" w:space="0" w:color="auto"/>
                          </w:divBdr>
                          <w:divsChild>
                            <w:div w:id="1525901387">
                              <w:marLeft w:val="0"/>
                              <w:marRight w:val="0"/>
                              <w:marTop w:val="0"/>
                              <w:marBottom w:val="0"/>
                              <w:divBdr>
                                <w:top w:val="none" w:sz="0" w:space="0" w:color="auto"/>
                                <w:left w:val="none" w:sz="0" w:space="0" w:color="auto"/>
                                <w:bottom w:val="none" w:sz="0" w:space="0" w:color="auto"/>
                                <w:right w:val="none" w:sz="0" w:space="0" w:color="auto"/>
                              </w:divBdr>
                              <w:divsChild>
                                <w:div w:id="406656070">
                                  <w:marLeft w:val="0"/>
                                  <w:marRight w:val="0"/>
                                  <w:marTop w:val="0"/>
                                  <w:marBottom w:val="0"/>
                                  <w:divBdr>
                                    <w:top w:val="none" w:sz="0" w:space="0" w:color="auto"/>
                                    <w:left w:val="none" w:sz="0" w:space="0" w:color="auto"/>
                                    <w:bottom w:val="none" w:sz="0" w:space="0" w:color="auto"/>
                                    <w:right w:val="none" w:sz="0" w:space="0" w:color="auto"/>
                                  </w:divBdr>
                                  <w:divsChild>
                                    <w:div w:id="162715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6333420">
      <w:bodyDiv w:val="1"/>
      <w:marLeft w:val="0"/>
      <w:marRight w:val="0"/>
      <w:marTop w:val="0"/>
      <w:marBottom w:val="0"/>
      <w:divBdr>
        <w:top w:val="none" w:sz="0" w:space="0" w:color="auto"/>
        <w:left w:val="none" w:sz="0" w:space="0" w:color="auto"/>
        <w:bottom w:val="none" w:sz="0" w:space="0" w:color="auto"/>
        <w:right w:val="none" w:sz="0" w:space="0" w:color="auto"/>
      </w:divBdr>
      <w:divsChild>
        <w:div w:id="1850751046">
          <w:marLeft w:val="0"/>
          <w:marRight w:val="0"/>
          <w:marTop w:val="0"/>
          <w:marBottom w:val="0"/>
          <w:divBdr>
            <w:top w:val="none" w:sz="0" w:space="0" w:color="auto"/>
            <w:left w:val="none" w:sz="0" w:space="0" w:color="auto"/>
            <w:bottom w:val="none" w:sz="0" w:space="0" w:color="auto"/>
            <w:right w:val="none" w:sz="0" w:space="0" w:color="auto"/>
          </w:divBdr>
          <w:divsChild>
            <w:div w:id="1862164146">
              <w:marLeft w:val="0"/>
              <w:marRight w:val="0"/>
              <w:marTop w:val="0"/>
              <w:marBottom w:val="0"/>
              <w:divBdr>
                <w:top w:val="none" w:sz="0" w:space="0" w:color="auto"/>
                <w:left w:val="none" w:sz="0" w:space="0" w:color="auto"/>
                <w:bottom w:val="none" w:sz="0" w:space="0" w:color="auto"/>
                <w:right w:val="none" w:sz="0" w:space="0" w:color="auto"/>
              </w:divBdr>
              <w:divsChild>
                <w:div w:id="252782447">
                  <w:marLeft w:val="0"/>
                  <w:marRight w:val="0"/>
                  <w:marTop w:val="0"/>
                  <w:marBottom w:val="0"/>
                  <w:divBdr>
                    <w:top w:val="none" w:sz="0" w:space="0" w:color="auto"/>
                    <w:left w:val="none" w:sz="0" w:space="0" w:color="auto"/>
                    <w:bottom w:val="none" w:sz="0" w:space="0" w:color="auto"/>
                    <w:right w:val="none" w:sz="0" w:space="0" w:color="auto"/>
                  </w:divBdr>
                  <w:divsChild>
                    <w:div w:id="1051735664">
                      <w:marLeft w:val="0"/>
                      <w:marRight w:val="0"/>
                      <w:marTop w:val="0"/>
                      <w:marBottom w:val="0"/>
                      <w:divBdr>
                        <w:top w:val="none" w:sz="0" w:space="0" w:color="auto"/>
                        <w:left w:val="none" w:sz="0" w:space="0" w:color="auto"/>
                        <w:bottom w:val="none" w:sz="0" w:space="0" w:color="auto"/>
                        <w:right w:val="none" w:sz="0" w:space="0" w:color="auto"/>
                      </w:divBdr>
                      <w:divsChild>
                        <w:div w:id="1553149546">
                          <w:marLeft w:val="0"/>
                          <w:marRight w:val="0"/>
                          <w:marTop w:val="0"/>
                          <w:marBottom w:val="0"/>
                          <w:divBdr>
                            <w:top w:val="none" w:sz="0" w:space="0" w:color="auto"/>
                            <w:left w:val="none" w:sz="0" w:space="0" w:color="auto"/>
                            <w:bottom w:val="none" w:sz="0" w:space="0" w:color="auto"/>
                            <w:right w:val="none" w:sz="0" w:space="0" w:color="auto"/>
                          </w:divBdr>
                          <w:divsChild>
                            <w:div w:id="2055890423">
                              <w:marLeft w:val="0"/>
                              <w:marRight w:val="0"/>
                              <w:marTop w:val="0"/>
                              <w:marBottom w:val="0"/>
                              <w:divBdr>
                                <w:top w:val="none" w:sz="0" w:space="0" w:color="auto"/>
                                <w:left w:val="none" w:sz="0" w:space="0" w:color="auto"/>
                                <w:bottom w:val="none" w:sz="0" w:space="0" w:color="auto"/>
                                <w:right w:val="none" w:sz="0" w:space="0" w:color="auto"/>
                              </w:divBdr>
                              <w:divsChild>
                                <w:div w:id="39745437">
                                  <w:marLeft w:val="0"/>
                                  <w:marRight w:val="0"/>
                                  <w:marTop w:val="0"/>
                                  <w:marBottom w:val="0"/>
                                  <w:divBdr>
                                    <w:top w:val="none" w:sz="0" w:space="0" w:color="auto"/>
                                    <w:left w:val="none" w:sz="0" w:space="0" w:color="auto"/>
                                    <w:bottom w:val="none" w:sz="0" w:space="0" w:color="auto"/>
                                    <w:right w:val="none" w:sz="0" w:space="0" w:color="auto"/>
                                  </w:divBdr>
                                  <w:divsChild>
                                    <w:div w:id="106437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1905002">
      <w:bodyDiv w:val="1"/>
      <w:marLeft w:val="0"/>
      <w:marRight w:val="0"/>
      <w:marTop w:val="0"/>
      <w:marBottom w:val="0"/>
      <w:divBdr>
        <w:top w:val="none" w:sz="0" w:space="0" w:color="auto"/>
        <w:left w:val="none" w:sz="0" w:space="0" w:color="auto"/>
        <w:bottom w:val="none" w:sz="0" w:space="0" w:color="auto"/>
        <w:right w:val="none" w:sz="0" w:space="0" w:color="auto"/>
      </w:divBdr>
    </w:div>
    <w:div w:id="2035841030">
      <w:bodyDiv w:val="1"/>
      <w:marLeft w:val="0"/>
      <w:marRight w:val="0"/>
      <w:marTop w:val="0"/>
      <w:marBottom w:val="0"/>
      <w:divBdr>
        <w:top w:val="none" w:sz="0" w:space="0" w:color="auto"/>
        <w:left w:val="none" w:sz="0" w:space="0" w:color="auto"/>
        <w:bottom w:val="none" w:sz="0" w:space="0" w:color="auto"/>
        <w:right w:val="none" w:sz="0" w:space="0" w:color="auto"/>
      </w:divBdr>
    </w:div>
    <w:div w:id="2090927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41E773-0AAA-4E64-BFF3-72D602053DD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F372B3C2-624B-4B4B-9610-D449C0091DC6}">
  <ds:schemaRefs>
    <ds:schemaRef ds:uri="http://schemas.microsoft.com/sharepoint/v3/contenttype/forms"/>
  </ds:schemaRefs>
</ds:datastoreItem>
</file>

<file path=customXml/itemProps3.xml><?xml version="1.0" encoding="utf-8"?>
<ds:datastoreItem xmlns:ds="http://schemas.openxmlformats.org/officeDocument/2006/customXml" ds:itemID="{79FBCC3D-A339-4D63-A5CB-1817E40B1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42</Pages>
  <Words>19572</Words>
  <Characters>113519</Characters>
  <Application>Microsoft Office Word</Application>
  <DocSecurity>0</DocSecurity>
  <Lines>945</Lines>
  <Paragraphs>265</Paragraphs>
  <ScaleCrop>false</ScaleCrop>
  <Company/>
  <LinksUpToDate>false</LinksUpToDate>
  <CharactersWithSpaces>132826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 Kilvet</dc:creator>
  <cp:lastModifiedBy>Maarja-Liis Lall - JUSTDIGI</cp:lastModifiedBy>
  <cp:revision>37</cp:revision>
  <dcterms:created xsi:type="dcterms:W3CDTF">2025-09-05T08:15:00Z</dcterms:created>
  <dcterms:modified xsi:type="dcterms:W3CDTF">2025-09-24T13:05:00Z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2025-09-05T08:15:44Z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eb1dbf8b-6993-4d77-98f3-bb2f981dcc2d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